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5B33EB68" w:rsidR="004E6E22"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p>
    <w:p w14:paraId="71DAC999" w14:textId="6A233FB9" w:rsidR="00DD7B02" w:rsidRDefault="00DD7B02" w:rsidP="000100A0">
      <w:pPr>
        <w:tabs>
          <w:tab w:val="center" w:pos="4320"/>
          <w:tab w:val="left" w:pos="6465"/>
        </w:tabs>
        <w:rPr>
          <w:b/>
          <w:color w:val="000000"/>
          <w:sz w:val="22"/>
          <w:szCs w:val="22"/>
        </w:rPr>
      </w:pPr>
      <w:r w:rsidRPr="00DD7B02">
        <w:rPr>
          <w:b/>
          <w:color w:val="000000"/>
          <w:sz w:val="22"/>
          <w:szCs w:val="22"/>
        </w:rPr>
        <w:t>ERCOT Austin – 8000 Metropolis Drive (Building E), Suite 100 – Austin, Texas 78744</w:t>
      </w:r>
    </w:p>
    <w:p w14:paraId="20B18E68" w14:textId="261077E9" w:rsidR="004E6E22" w:rsidRPr="006E264B" w:rsidRDefault="003E7F81" w:rsidP="000100A0">
      <w:pPr>
        <w:tabs>
          <w:tab w:val="center" w:pos="4320"/>
          <w:tab w:val="left" w:pos="6465"/>
        </w:tabs>
        <w:rPr>
          <w:bCs/>
          <w:color w:val="000000"/>
          <w:sz w:val="22"/>
          <w:szCs w:val="22"/>
        </w:rPr>
      </w:pPr>
      <w:r>
        <w:rPr>
          <w:bCs/>
          <w:color w:val="000000"/>
          <w:sz w:val="22"/>
          <w:szCs w:val="22"/>
        </w:rPr>
        <w:t xml:space="preserve">Thursday, </w:t>
      </w:r>
      <w:r w:rsidR="008310FD">
        <w:rPr>
          <w:bCs/>
          <w:color w:val="000000"/>
          <w:sz w:val="22"/>
          <w:szCs w:val="22"/>
        </w:rPr>
        <w:t>November 2</w:t>
      </w:r>
      <w:r w:rsidR="00DE78DF">
        <w:rPr>
          <w:bCs/>
          <w:color w:val="000000"/>
          <w:sz w:val="22"/>
          <w:szCs w:val="22"/>
        </w:rPr>
        <w:t xml:space="preserve">, </w:t>
      </w:r>
      <w:proofErr w:type="gramStart"/>
      <w:r w:rsidR="00DE78DF">
        <w:rPr>
          <w:bCs/>
          <w:color w:val="000000"/>
          <w:sz w:val="22"/>
          <w:szCs w:val="22"/>
        </w:rPr>
        <w:t xml:space="preserve">2023 </w:t>
      </w:r>
      <w:r>
        <w:rPr>
          <w:bCs/>
          <w:color w:val="000000"/>
          <w:sz w:val="22"/>
          <w:szCs w:val="22"/>
        </w:rPr>
        <w:t>,</w:t>
      </w:r>
      <w:proofErr w:type="gramEnd"/>
      <w:r>
        <w:rPr>
          <w:bCs/>
          <w:color w:val="000000"/>
          <w:sz w:val="22"/>
          <w:szCs w:val="22"/>
        </w:rPr>
        <w:t xml:space="preserve"> 2023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31079547"/>
      <w:bookmarkStart w:id="4" w:name="_Hlk104451576"/>
      <w:bookmarkStart w:id="5" w:name="_Hlk94193544"/>
      <w:r w:rsidRPr="00073F99">
        <w:rPr>
          <w:sz w:val="22"/>
          <w:szCs w:val="22"/>
        </w:rPr>
        <w:t>Teleconference:  877-668-4493</w:t>
      </w:r>
    </w:p>
    <w:p w14:paraId="673CD93B" w14:textId="60D4FA29" w:rsidR="00CE3670" w:rsidRPr="00073F99" w:rsidRDefault="00E06E33" w:rsidP="00CE3670">
      <w:pPr>
        <w:tabs>
          <w:tab w:val="left" w:pos="6589"/>
        </w:tabs>
        <w:rPr>
          <w:sz w:val="22"/>
          <w:szCs w:val="22"/>
        </w:rPr>
      </w:pPr>
      <w:bookmarkStart w:id="6" w:name="_Hlk112339085"/>
      <w:r w:rsidRPr="00073F99">
        <w:rPr>
          <w:sz w:val="22"/>
          <w:szCs w:val="22"/>
        </w:rPr>
        <w:t>Meeting number</w:t>
      </w:r>
      <w:r w:rsidR="004655B1" w:rsidRPr="00073F99">
        <w:rPr>
          <w:sz w:val="22"/>
          <w:szCs w:val="22"/>
        </w:rPr>
        <w:t>:</w:t>
      </w:r>
      <w:r w:rsidR="00746F0D">
        <w:rPr>
          <w:sz w:val="22"/>
          <w:szCs w:val="22"/>
        </w:rPr>
        <w:t xml:space="preserve">  </w:t>
      </w:r>
      <w:r w:rsidR="00A95012">
        <w:rPr>
          <w:sz w:val="22"/>
          <w:szCs w:val="22"/>
        </w:rPr>
        <w:t xml:space="preserve"> </w:t>
      </w:r>
    </w:p>
    <w:p w14:paraId="56B0F2BD" w14:textId="658DF2E6"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B10CE6">
        <w:rPr>
          <w:sz w:val="22"/>
          <w:szCs w:val="22"/>
        </w:rPr>
        <w:t xml:space="preserve"> </w:t>
      </w:r>
      <w:bookmarkEnd w:id="3"/>
      <w:r w:rsidR="00A95012">
        <w:rPr>
          <w:sz w:val="22"/>
          <w:szCs w:val="22"/>
        </w:rPr>
        <w:t xml:space="preserve"> </w:t>
      </w:r>
    </w:p>
    <w:bookmarkEnd w:id="1"/>
    <w:bookmarkEnd w:id="4"/>
    <w:bookmarkEnd w:id="6"/>
    <w:p w14:paraId="7AB9C436" w14:textId="77777777" w:rsidR="009B192F" w:rsidRPr="006E264B" w:rsidRDefault="009B192F" w:rsidP="000100A0">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pPr>
              <w:rPr>
                <w:sz w:val="22"/>
                <w:szCs w:val="22"/>
              </w:rPr>
            </w:pPr>
            <w:bookmarkStart w:id="7" w:name="_27b61fb7_9cf8_40fb_9a4d_9a568a2d1fa2"/>
            <w:bookmarkStart w:id="8" w:name="_7926fb53_67db_4963_ab57_cb4a11fae0f0"/>
            <w:bookmarkEnd w:id="5"/>
            <w:bookmarkEnd w:id="7"/>
          </w:p>
        </w:tc>
        <w:tc>
          <w:tcPr>
            <w:tcW w:w="5532" w:type="dxa"/>
            <w:tcBorders>
              <w:top w:val="nil"/>
              <w:left w:val="nil"/>
              <w:bottom w:val="nil"/>
              <w:right w:val="nil"/>
            </w:tcBorders>
          </w:tcPr>
          <w:p w14:paraId="4B4EB0AE" w14:textId="77777777" w:rsidR="002D5027" w:rsidRPr="006E264B" w:rsidRDefault="002D5027">
            <w:pPr>
              <w:rPr>
                <w:sz w:val="22"/>
                <w:szCs w:val="22"/>
              </w:rPr>
            </w:pPr>
          </w:p>
        </w:tc>
        <w:tc>
          <w:tcPr>
            <w:tcW w:w="2046" w:type="dxa"/>
            <w:tcBorders>
              <w:top w:val="nil"/>
              <w:left w:val="nil"/>
              <w:bottom w:val="nil"/>
              <w:right w:val="nil"/>
            </w:tcBorders>
          </w:tcPr>
          <w:p w14:paraId="24DCD8DB" w14:textId="77777777" w:rsidR="002D5027" w:rsidRPr="006E264B" w:rsidRDefault="002D5027">
            <w:pPr>
              <w:rPr>
                <w:sz w:val="22"/>
                <w:szCs w:val="22"/>
              </w:rPr>
            </w:pPr>
          </w:p>
        </w:tc>
        <w:tc>
          <w:tcPr>
            <w:tcW w:w="1277"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9B6F91">
            <w:pPr>
              <w:jc w:val="both"/>
              <w:rPr>
                <w:sz w:val="22"/>
                <w:szCs w:val="22"/>
              </w:rPr>
            </w:pPr>
          </w:p>
        </w:tc>
        <w:tc>
          <w:tcPr>
            <w:tcW w:w="5532"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46"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77"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ED1285">
        <w:trPr>
          <w:trHeight w:val="360"/>
        </w:trPr>
        <w:tc>
          <w:tcPr>
            <w:tcW w:w="1062" w:type="dxa"/>
          </w:tcPr>
          <w:p w14:paraId="30352980" w14:textId="3C76ACA6" w:rsidR="002D5027" w:rsidRPr="006233AD" w:rsidRDefault="002D5027" w:rsidP="009B6F91">
            <w:pPr>
              <w:jc w:val="both"/>
              <w:rPr>
                <w:sz w:val="22"/>
                <w:szCs w:val="22"/>
              </w:rPr>
            </w:pPr>
            <w:r w:rsidRPr="006233AD">
              <w:rPr>
                <w:sz w:val="22"/>
                <w:szCs w:val="22"/>
              </w:rPr>
              <w:t xml:space="preserve">          </w:t>
            </w:r>
            <w:bookmarkStart w:id="9" w:name="OLE_LINK1"/>
            <w:bookmarkStart w:id="10" w:name="OLE_LINK2"/>
            <w:bookmarkStart w:id="11" w:name="OLE_LINK3"/>
            <w:bookmarkStart w:id="12" w:name="OLE_LINK4"/>
            <w:r w:rsidR="00E27971" w:rsidRPr="006233AD">
              <w:rPr>
                <w:sz w:val="22"/>
                <w:szCs w:val="22"/>
              </w:rPr>
              <w:t xml:space="preserve"> </w:t>
            </w:r>
            <w:r w:rsidRPr="006233AD">
              <w:rPr>
                <w:sz w:val="22"/>
                <w:szCs w:val="22"/>
              </w:rPr>
              <w:t>1.</w:t>
            </w:r>
          </w:p>
        </w:tc>
        <w:tc>
          <w:tcPr>
            <w:tcW w:w="5532" w:type="dxa"/>
          </w:tcPr>
          <w:p w14:paraId="0285E4A7" w14:textId="77777777" w:rsidR="002D5027" w:rsidRPr="006E264B" w:rsidRDefault="002D5027" w:rsidP="000051BE">
            <w:pPr>
              <w:rPr>
                <w:sz w:val="22"/>
                <w:szCs w:val="22"/>
              </w:rPr>
            </w:pPr>
            <w:r w:rsidRPr="006E264B">
              <w:rPr>
                <w:sz w:val="22"/>
                <w:szCs w:val="22"/>
              </w:rPr>
              <w:t>Antitrust Admonition</w:t>
            </w:r>
          </w:p>
        </w:tc>
        <w:tc>
          <w:tcPr>
            <w:tcW w:w="2046" w:type="dxa"/>
          </w:tcPr>
          <w:p w14:paraId="65A18347" w14:textId="5ECDEA76" w:rsidR="002D5027" w:rsidRPr="006E264B" w:rsidRDefault="00914C19" w:rsidP="00B04A46">
            <w:pPr>
              <w:rPr>
                <w:sz w:val="22"/>
                <w:szCs w:val="22"/>
              </w:rPr>
            </w:pPr>
            <w:r>
              <w:rPr>
                <w:sz w:val="22"/>
                <w:szCs w:val="22"/>
              </w:rPr>
              <w:t>Chase Smith</w:t>
            </w:r>
            <w:r w:rsidR="00266554" w:rsidRPr="006E264B">
              <w:rPr>
                <w:sz w:val="22"/>
                <w:szCs w:val="22"/>
              </w:rPr>
              <w:t xml:space="preserve"> </w:t>
            </w:r>
          </w:p>
        </w:tc>
        <w:tc>
          <w:tcPr>
            <w:tcW w:w="1277"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9"/>
      <w:bookmarkEnd w:id="10"/>
      <w:bookmarkEnd w:id="11"/>
      <w:bookmarkEnd w:id="12"/>
      <w:tr w:rsidR="00AD76B9" w:rsidRPr="006E264B" w14:paraId="7097D968" w14:textId="77777777" w:rsidTr="00ED1285">
        <w:trPr>
          <w:trHeight w:val="360"/>
        </w:trPr>
        <w:tc>
          <w:tcPr>
            <w:tcW w:w="1062" w:type="dxa"/>
          </w:tcPr>
          <w:p w14:paraId="2A8CBE73" w14:textId="2D89B3C1" w:rsidR="00AD76B9" w:rsidRPr="006233AD" w:rsidRDefault="00AD76B9" w:rsidP="00AD76B9">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532" w:type="dxa"/>
          </w:tcPr>
          <w:p w14:paraId="74731CF6" w14:textId="7272D7A6" w:rsidR="00AD76B9" w:rsidRPr="006E264B" w:rsidRDefault="00AD76B9" w:rsidP="00AD76B9">
            <w:pPr>
              <w:rPr>
                <w:sz w:val="22"/>
                <w:szCs w:val="22"/>
              </w:rPr>
            </w:pPr>
            <w:r w:rsidRPr="006E264B">
              <w:rPr>
                <w:sz w:val="22"/>
                <w:szCs w:val="22"/>
              </w:rPr>
              <w:t>Agenda Review</w:t>
            </w:r>
          </w:p>
        </w:tc>
        <w:tc>
          <w:tcPr>
            <w:tcW w:w="2046" w:type="dxa"/>
          </w:tcPr>
          <w:p w14:paraId="7F2B0BBD" w14:textId="79585016" w:rsidR="00AD76B9" w:rsidRPr="006E264B" w:rsidRDefault="00914C19" w:rsidP="00AD76B9">
            <w:pPr>
              <w:rPr>
                <w:sz w:val="22"/>
                <w:szCs w:val="22"/>
              </w:rPr>
            </w:pPr>
            <w:r w:rsidRPr="00914C19">
              <w:t>Chase Smith</w:t>
            </w:r>
          </w:p>
        </w:tc>
        <w:tc>
          <w:tcPr>
            <w:tcW w:w="1277" w:type="dxa"/>
          </w:tcPr>
          <w:p w14:paraId="316E53F6" w14:textId="77777777" w:rsidR="00AD76B9" w:rsidRPr="006E264B" w:rsidRDefault="00AD76B9" w:rsidP="00AD76B9">
            <w:pPr>
              <w:ind w:left="-108"/>
              <w:rPr>
                <w:sz w:val="22"/>
                <w:szCs w:val="22"/>
              </w:rPr>
            </w:pPr>
          </w:p>
        </w:tc>
      </w:tr>
      <w:tr w:rsidR="008310FD" w:rsidRPr="006E264B" w14:paraId="4DB4D893" w14:textId="77777777" w:rsidTr="00ED1285">
        <w:trPr>
          <w:trHeight w:val="360"/>
        </w:trPr>
        <w:tc>
          <w:tcPr>
            <w:tcW w:w="1062" w:type="dxa"/>
          </w:tcPr>
          <w:p w14:paraId="12096A3C" w14:textId="7C7CE64D" w:rsidR="008310FD" w:rsidRPr="006233AD" w:rsidRDefault="00D61E37" w:rsidP="009935DD">
            <w:pPr>
              <w:jc w:val="both"/>
              <w:rPr>
                <w:sz w:val="22"/>
                <w:szCs w:val="22"/>
              </w:rPr>
            </w:pPr>
            <w:r>
              <w:rPr>
                <w:sz w:val="22"/>
                <w:szCs w:val="22"/>
              </w:rPr>
              <w:t xml:space="preserve">           3. </w:t>
            </w:r>
          </w:p>
        </w:tc>
        <w:tc>
          <w:tcPr>
            <w:tcW w:w="5532" w:type="dxa"/>
          </w:tcPr>
          <w:p w14:paraId="0E3D43C3" w14:textId="5BEB2F46" w:rsidR="008310FD" w:rsidRPr="00751BBF" w:rsidRDefault="008310FD" w:rsidP="009935DD">
            <w:pPr>
              <w:rPr>
                <w:sz w:val="22"/>
                <w:szCs w:val="22"/>
              </w:rPr>
            </w:pPr>
            <w:r>
              <w:rPr>
                <w:sz w:val="22"/>
                <w:szCs w:val="22"/>
              </w:rPr>
              <w:t xml:space="preserve">Approval of ROS Meeting Minutes (Possible Vote) </w:t>
            </w:r>
          </w:p>
        </w:tc>
        <w:tc>
          <w:tcPr>
            <w:tcW w:w="2046" w:type="dxa"/>
          </w:tcPr>
          <w:p w14:paraId="5F5D39A6" w14:textId="77777777" w:rsidR="008310FD" w:rsidRPr="00914C19" w:rsidRDefault="008310FD" w:rsidP="009935DD">
            <w:pPr>
              <w:rPr>
                <w:sz w:val="22"/>
                <w:szCs w:val="22"/>
              </w:rPr>
            </w:pPr>
          </w:p>
        </w:tc>
        <w:tc>
          <w:tcPr>
            <w:tcW w:w="1277" w:type="dxa"/>
          </w:tcPr>
          <w:p w14:paraId="16797CC9" w14:textId="77777777" w:rsidR="008310FD" w:rsidRPr="0042023E" w:rsidRDefault="008310FD" w:rsidP="009935DD">
            <w:pPr>
              <w:rPr>
                <w:sz w:val="22"/>
                <w:szCs w:val="22"/>
              </w:rPr>
            </w:pPr>
          </w:p>
        </w:tc>
      </w:tr>
      <w:tr w:rsidR="008310FD" w:rsidRPr="006E264B" w14:paraId="5B92418A" w14:textId="77777777" w:rsidTr="00ED1285">
        <w:trPr>
          <w:trHeight w:val="360"/>
        </w:trPr>
        <w:tc>
          <w:tcPr>
            <w:tcW w:w="1062" w:type="dxa"/>
          </w:tcPr>
          <w:p w14:paraId="326641AE" w14:textId="77777777" w:rsidR="008310FD" w:rsidRPr="006233AD" w:rsidRDefault="008310FD" w:rsidP="009935DD">
            <w:pPr>
              <w:jc w:val="both"/>
              <w:rPr>
                <w:sz w:val="22"/>
                <w:szCs w:val="22"/>
              </w:rPr>
            </w:pPr>
          </w:p>
        </w:tc>
        <w:tc>
          <w:tcPr>
            <w:tcW w:w="5532" w:type="dxa"/>
          </w:tcPr>
          <w:p w14:paraId="17F276B9" w14:textId="2BA8A2BE" w:rsidR="008310FD" w:rsidRPr="008310FD" w:rsidRDefault="008310FD" w:rsidP="008310FD">
            <w:pPr>
              <w:pStyle w:val="ListParagraph"/>
              <w:numPr>
                <w:ilvl w:val="0"/>
                <w:numId w:val="19"/>
              </w:numPr>
              <w:rPr>
                <w:sz w:val="22"/>
                <w:szCs w:val="22"/>
              </w:rPr>
            </w:pPr>
            <w:r w:rsidRPr="008310FD">
              <w:rPr>
                <w:sz w:val="22"/>
                <w:szCs w:val="22"/>
              </w:rPr>
              <w:t xml:space="preserve">September 7, 2023 </w:t>
            </w:r>
          </w:p>
        </w:tc>
        <w:tc>
          <w:tcPr>
            <w:tcW w:w="2046" w:type="dxa"/>
          </w:tcPr>
          <w:p w14:paraId="4BC147C3" w14:textId="77777777" w:rsidR="008310FD" w:rsidRPr="00914C19" w:rsidRDefault="008310FD" w:rsidP="009935DD">
            <w:pPr>
              <w:rPr>
                <w:sz w:val="22"/>
                <w:szCs w:val="22"/>
              </w:rPr>
            </w:pPr>
          </w:p>
        </w:tc>
        <w:tc>
          <w:tcPr>
            <w:tcW w:w="1277" w:type="dxa"/>
          </w:tcPr>
          <w:p w14:paraId="50EAD24A" w14:textId="77777777" w:rsidR="008310FD" w:rsidRPr="0042023E" w:rsidRDefault="008310FD" w:rsidP="009935DD">
            <w:pPr>
              <w:rPr>
                <w:sz w:val="22"/>
                <w:szCs w:val="22"/>
              </w:rPr>
            </w:pPr>
          </w:p>
        </w:tc>
      </w:tr>
      <w:tr w:rsidR="008310FD" w:rsidRPr="006E264B" w14:paraId="38378845" w14:textId="77777777" w:rsidTr="00ED1285">
        <w:trPr>
          <w:trHeight w:val="360"/>
        </w:trPr>
        <w:tc>
          <w:tcPr>
            <w:tcW w:w="1062" w:type="dxa"/>
          </w:tcPr>
          <w:p w14:paraId="25F3F6C3" w14:textId="77777777" w:rsidR="008310FD" w:rsidRPr="006233AD" w:rsidRDefault="008310FD" w:rsidP="009935DD">
            <w:pPr>
              <w:jc w:val="both"/>
              <w:rPr>
                <w:sz w:val="22"/>
                <w:szCs w:val="22"/>
              </w:rPr>
            </w:pPr>
          </w:p>
        </w:tc>
        <w:tc>
          <w:tcPr>
            <w:tcW w:w="5532" w:type="dxa"/>
          </w:tcPr>
          <w:p w14:paraId="1B4E625F" w14:textId="2A29D45F" w:rsidR="008310FD" w:rsidRPr="008310FD" w:rsidRDefault="008310FD" w:rsidP="008310FD">
            <w:pPr>
              <w:pStyle w:val="ListParagraph"/>
              <w:numPr>
                <w:ilvl w:val="0"/>
                <w:numId w:val="19"/>
              </w:numPr>
              <w:rPr>
                <w:sz w:val="22"/>
                <w:szCs w:val="22"/>
              </w:rPr>
            </w:pPr>
            <w:r w:rsidRPr="008310FD">
              <w:rPr>
                <w:sz w:val="22"/>
                <w:szCs w:val="22"/>
              </w:rPr>
              <w:t>September 14, 2023</w:t>
            </w:r>
          </w:p>
        </w:tc>
        <w:tc>
          <w:tcPr>
            <w:tcW w:w="2046" w:type="dxa"/>
          </w:tcPr>
          <w:p w14:paraId="29208D96" w14:textId="77777777" w:rsidR="008310FD" w:rsidRPr="00914C19" w:rsidRDefault="008310FD" w:rsidP="009935DD">
            <w:pPr>
              <w:rPr>
                <w:sz w:val="22"/>
                <w:szCs w:val="22"/>
              </w:rPr>
            </w:pPr>
          </w:p>
        </w:tc>
        <w:tc>
          <w:tcPr>
            <w:tcW w:w="1277" w:type="dxa"/>
          </w:tcPr>
          <w:p w14:paraId="60E47A5F" w14:textId="77777777" w:rsidR="008310FD" w:rsidRPr="0042023E" w:rsidRDefault="008310FD" w:rsidP="009935DD">
            <w:pPr>
              <w:rPr>
                <w:sz w:val="22"/>
                <w:szCs w:val="22"/>
              </w:rPr>
            </w:pPr>
          </w:p>
        </w:tc>
      </w:tr>
      <w:tr w:rsidR="008310FD" w:rsidRPr="006E264B" w14:paraId="7BC4A199" w14:textId="77777777" w:rsidTr="00ED1285">
        <w:trPr>
          <w:trHeight w:val="360"/>
        </w:trPr>
        <w:tc>
          <w:tcPr>
            <w:tcW w:w="1062" w:type="dxa"/>
          </w:tcPr>
          <w:p w14:paraId="5AA6BE49" w14:textId="77777777" w:rsidR="008310FD" w:rsidRPr="006233AD" w:rsidRDefault="008310FD" w:rsidP="009935DD">
            <w:pPr>
              <w:jc w:val="both"/>
              <w:rPr>
                <w:sz w:val="22"/>
                <w:szCs w:val="22"/>
              </w:rPr>
            </w:pPr>
          </w:p>
        </w:tc>
        <w:tc>
          <w:tcPr>
            <w:tcW w:w="5532" w:type="dxa"/>
          </w:tcPr>
          <w:p w14:paraId="49DECE7C" w14:textId="2AA34990" w:rsidR="008310FD" w:rsidRPr="008310FD" w:rsidRDefault="008310FD" w:rsidP="008310FD">
            <w:pPr>
              <w:pStyle w:val="ListParagraph"/>
              <w:numPr>
                <w:ilvl w:val="0"/>
                <w:numId w:val="19"/>
              </w:numPr>
              <w:rPr>
                <w:sz w:val="22"/>
                <w:szCs w:val="22"/>
              </w:rPr>
            </w:pPr>
            <w:r w:rsidRPr="008310FD">
              <w:rPr>
                <w:sz w:val="22"/>
                <w:szCs w:val="22"/>
              </w:rPr>
              <w:t xml:space="preserve">October 5, 2023 </w:t>
            </w:r>
          </w:p>
        </w:tc>
        <w:tc>
          <w:tcPr>
            <w:tcW w:w="2046" w:type="dxa"/>
          </w:tcPr>
          <w:p w14:paraId="03A459CB" w14:textId="77777777" w:rsidR="008310FD" w:rsidRPr="00914C19" w:rsidRDefault="008310FD" w:rsidP="009935DD">
            <w:pPr>
              <w:rPr>
                <w:sz w:val="22"/>
                <w:szCs w:val="22"/>
              </w:rPr>
            </w:pPr>
          </w:p>
        </w:tc>
        <w:tc>
          <w:tcPr>
            <w:tcW w:w="1277" w:type="dxa"/>
          </w:tcPr>
          <w:p w14:paraId="5315860E" w14:textId="77777777" w:rsidR="008310FD" w:rsidRPr="0042023E" w:rsidRDefault="008310FD" w:rsidP="009935DD">
            <w:pPr>
              <w:rPr>
                <w:sz w:val="22"/>
                <w:szCs w:val="22"/>
              </w:rPr>
            </w:pPr>
          </w:p>
        </w:tc>
      </w:tr>
      <w:tr w:rsidR="009935DD" w:rsidRPr="006E264B" w14:paraId="2528B5BE" w14:textId="77777777" w:rsidTr="00ED1285">
        <w:trPr>
          <w:trHeight w:val="360"/>
        </w:trPr>
        <w:tc>
          <w:tcPr>
            <w:tcW w:w="1062" w:type="dxa"/>
          </w:tcPr>
          <w:p w14:paraId="11C758E3" w14:textId="001451AB" w:rsidR="009935DD" w:rsidRPr="006233AD" w:rsidRDefault="00751B9B" w:rsidP="009935DD">
            <w:pPr>
              <w:jc w:val="both"/>
              <w:rPr>
                <w:sz w:val="22"/>
                <w:szCs w:val="22"/>
              </w:rPr>
            </w:pPr>
            <w:r>
              <w:rPr>
                <w:sz w:val="22"/>
                <w:szCs w:val="22"/>
              </w:rPr>
              <w:t xml:space="preserve">           4.</w:t>
            </w:r>
          </w:p>
        </w:tc>
        <w:tc>
          <w:tcPr>
            <w:tcW w:w="5532" w:type="dxa"/>
          </w:tcPr>
          <w:p w14:paraId="27A9B0D7" w14:textId="73084AEE" w:rsidR="009935DD" w:rsidRPr="006E264B" w:rsidRDefault="009935DD" w:rsidP="009935DD">
            <w:pPr>
              <w:rPr>
                <w:sz w:val="22"/>
                <w:szCs w:val="22"/>
              </w:rPr>
            </w:pPr>
            <w:r w:rsidRPr="00751BBF">
              <w:rPr>
                <w:sz w:val="22"/>
                <w:szCs w:val="22"/>
              </w:rPr>
              <w:t>Technical Advisory Committee (TAC) Update</w:t>
            </w:r>
          </w:p>
        </w:tc>
        <w:tc>
          <w:tcPr>
            <w:tcW w:w="2046" w:type="dxa"/>
          </w:tcPr>
          <w:p w14:paraId="33F200AC" w14:textId="18B86422" w:rsidR="009935DD" w:rsidRPr="0042023E" w:rsidRDefault="00914C19" w:rsidP="009935DD">
            <w:pPr>
              <w:rPr>
                <w:sz w:val="22"/>
                <w:szCs w:val="22"/>
              </w:rPr>
            </w:pPr>
            <w:r w:rsidRPr="00914C19">
              <w:rPr>
                <w:sz w:val="22"/>
                <w:szCs w:val="22"/>
              </w:rPr>
              <w:t>Chase Smith</w:t>
            </w:r>
          </w:p>
        </w:tc>
        <w:tc>
          <w:tcPr>
            <w:tcW w:w="1277" w:type="dxa"/>
          </w:tcPr>
          <w:p w14:paraId="661094C8" w14:textId="7019DE0D" w:rsidR="009935DD" w:rsidRPr="0042023E" w:rsidRDefault="009935DD" w:rsidP="009935DD">
            <w:pPr>
              <w:rPr>
                <w:sz w:val="22"/>
                <w:szCs w:val="22"/>
              </w:rPr>
            </w:pPr>
            <w:r w:rsidRPr="0042023E">
              <w:rPr>
                <w:sz w:val="22"/>
                <w:szCs w:val="22"/>
              </w:rPr>
              <w:t xml:space="preserve">    9:35 a.m. </w:t>
            </w:r>
          </w:p>
        </w:tc>
      </w:tr>
      <w:tr w:rsidR="002D5027" w:rsidRPr="006E264B" w14:paraId="6C914D04" w14:textId="77777777" w:rsidTr="00ED1285">
        <w:trPr>
          <w:trHeight w:val="360"/>
        </w:trPr>
        <w:tc>
          <w:tcPr>
            <w:tcW w:w="1062" w:type="dxa"/>
          </w:tcPr>
          <w:p w14:paraId="1B481159" w14:textId="446EE8C4" w:rsidR="002D5027" w:rsidRPr="006233AD" w:rsidRDefault="00C112C4" w:rsidP="00C95E25">
            <w:pPr>
              <w:jc w:val="both"/>
              <w:rPr>
                <w:sz w:val="22"/>
                <w:szCs w:val="22"/>
              </w:rPr>
            </w:pPr>
            <w:r w:rsidRPr="006233AD">
              <w:rPr>
                <w:sz w:val="22"/>
                <w:szCs w:val="22"/>
              </w:rPr>
              <w:t xml:space="preserve">           </w:t>
            </w:r>
            <w:r w:rsidR="00D61E37">
              <w:rPr>
                <w:sz w:val="22"/>
                <w:szCs w:val="22"/>
              </w:rPr>
              <w:t>5</w:t>
            </w:r>
            <w:r w:rsidR="00112B4F" w:rsidRPr="006233AD">
              <w:rPr>
                <w:sz w:val="22"/>
                <w:szCs w:val="22"/>
              </w:rPr>
              <w:t>.</w:t>
            </w:r>
          </w:p>
        </w:tc>
        <w:tc>
          <w:tcPr>
            <w:tcW w:w="5532" w:type="dxa"/>
          </w:tcPr>
          <w:p w14:paraId="36CE512F" w14:textId="77777777" w:rsidR="002D5027" w:rsidRPr="00146514" w:rsidRDefault="002D5027" w:rsidP="000051BE">
            <w:pPr>
              <w:rPr>
                <w:sz w:val="22"/>
                <w:szCs w:val="22"/>
              </w:rPr>
            </w:pPr>
            <w:r w:rsidRPr="00146514">
              <w:rPr>
                <w:sz w:val="22"/>
                <w:szCs w:val="22"/>
              </w:rPr>
              <w:t>ERCOT Reports</w:t>
            </w:r>
          </w:p>
        </w:tc>
        <w:tc>
          <w:tcPr>
            <w:tcW w:w="2046" w:type="dxa"/>
          </w:tcPr>
          <w:p w14:paraId="240D475A" w14:textId="77777777" w:rsidR="002D5027" w:rsidRPr="00146514" w:rsidRDefault="002D5027" w:rsidP="000051BE">
            <w:pPr>
              <w:rPr>
                <w:sz w:val="22"/>
                <w:szCs w:val="22"/>
              </w:rPr>
            </w:pPr>
          </w:p>
        </w:tc>
        <w:tc>
          <w:tcPr>
            <w:tcW w:w="1277" w:type="dxa"/>
          </w:tcPr>
          <w:p w14:paraId="2C7701EB" w14:textId="68E2957D" w:rsidR="002D5027" w:rsidRPr="00E46445" w:rsidRDefault="004E2466" w:rsidP="006E6AF7">
            <w:pPr>
              <w:rPr>
                <w:sz w:val="22"/>
                <w:szCs w:val="22"/>
              </w:rPr>
            </w:pPr>
            <w:r w:rsidRPr="00E46445">
              <w:rPr>
                <w:sz w:val="22"/>
                <w:szCs w:val="22"/>
              </w:rPr>
              <w:t xml:space="preserve"> </w:t>
            </w:r>
            <w:r w:rsidR="00DF38EA" w:rsidRPr="00E46445">
              <w:rPr>
                <w:sz w:val="22"/>
                <w:szCs w:val="22"/>
              </w:rPr>
              <w:t xml:space="preserve"> </w:t>
            </w:r>
            <w:r w:rsidR="00AC4BED" w:rsidRPr="00E46445">
              <w:rPr>
                <w:sz w:val="22"/>
                <w:szCs w:val="22"/>
              </w:rPr>
              <w:t xml:space="preserve">  9:</w:t>
            </w:r>
            <w:r w:rsidR="006B04CB" w:rsidRPr="00E46445">
              <w:rPr>
                <w:sz w:val="22"/>
                <w:szCs w:val="22"/>
              </w:rPr>
              <w:t>4</w:t>
            </w:r>
            <w:r w:rsidR="00452344" w:rsidRPr="00E46445">
              <w:rPr>
                <w:sz w:val="22"/>
                <w:szCs w:val="22"/>
              </w:rPr>
              <w:t>0</w:t>
            </w:r>
            <w:r w:rsidR="00AC4BED" w:rsidRPr="00E46445">
              <w:rPr>
                <w:sz w:val="22"/>
                <w:szCs w:val="22"/>
              </w:rPr>
              <w:t xml:space="preserve"> </w:t>
            </w:r>
            <w:r w:rsidR="00C95E25" w:rsidRPr="00E46445">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6233AD" w:rsidRDefault="002D5027" w:rsidP="009B6F91">
            <w:pPr>
              <w:jc w:val="both"/>
              <w:rPr>
                <w:sz w:val="22"/>
                <w:szCs w:val="22"/>
              </w:rPr>
            </w:pPr>
          </w:p>
        </w:tc>
        <w:tc>
          <w:tcPr>
            <w:tcW w:w="5532" w:type="dxa"/>
          </w:tcPr>
          <w:p w14:paraId="66D2B5C8" w14:textId="07D527B3" w:rsidR="00722F91" w:rsidRPr="00146514" w:rsidRDefault="002D5027" w:rsidP="003768E1">
            <w:pPr>
              <w:pStyle w:val="ListParagraph"/>
              <w:numPr>
                <w:ilvl w:val="0"/>
                <w:numId w:val="4"/>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46" w:type="dxa"/>
          </w:tcPr>
          <w:p w14:paraId="3C94A8B3" w14:textId="73F0ECCC" w:rsidR="002D5027" w:rsidRPr="00146514" w:rsidRDefault="004E6028" w:rsidP="000051BE">
            <w:pPr>
              <w:rPr>
                <w:sz w:val="22"/>
                <w:szCs w:val="22"/>
              </w:rPr>
            </w:pPr>
            <w:r>
              <w:rPr>
                <w:sz w:val="22"/>
                <w:szCs w:val="22"/>
              </w:rPr>
              <w:t>Alex Lee</w:t>
            </w:r>
          </w:p>
        </w:tc>
        <w:tc>
          <w:tcPr>
            <w:tcW w:w="1277" w:type="dxa"/>
          </w:tcPr>
          <w:p w14:paraId="2E18BC36" w14:textId="5D8619D3" w:rsidR="002D5027" w:rsidRPr="00E46445" w:rsidRDefault="002D5027" w:rsidP="009B6F91">
            <w:pPr>
              <w:rPr>
                <w:sz w:val="22"/>
                <w:szCs w:val="22"/>
              </w:rPr>
            </w:pPr>
          </w:p>
        </w:tc>
      </w:tr>
      <w:tr w:rsidR="002D5027" w:rsidRPr="00DC3028" w14:paraId="3C78A110" w14:textId="77777777" w:rsidTr="00ED1285">
        <w:trPr>
          <w:trHeight w:val="360"/>
        </w:trPr>
        <w:tc>
          <w:tcPr>
            <w:tcW w:w="1062" w:type="dxa"/>
          </w:tcPr>
          <w:p w14:paraId="4358FE77" w14:textId="77777777" w:rsidR="002D5027" w:rsidRPr="006233AD" w:rsidRDefault="002D5027" w:rsidP="009B6F91">
            <w:pPr>
              <w:jc w:val="both"/>
              <w:rPr>
                <w:sz w:val="22"/>
                <w:szCs w:val="22"/>
              </w:rPr>
            </w:pPr>
          </w:p>
        </w:tc>
        <w:tc>
          <w:tcPr>
            <w:tcW w:w="5532" w:type="dxa"/>
          </w:tcPr>
          <w:p w14:paraId="4826E7CF" w14:textId="5190132F" w:rsidR="002D5027" w:rsidRPr="00146514" w:rsidRDefault="002D5027" w:rsidP="003768E1">
            <w:pPr>
              <w:pStyle w:val="ListParagraph"/>
              <w:numPr>
                <w:ilvl w:val="0"/>
                <w:numId w:val="4"/>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46" w:type="dxa"/>
          </w:tcPr>
          <w:p w14:paraId="1797BC1B" w14:textId="011AC01A" w:rsidR="002D5027" w:rsidRPr="00146514" w:rsidRDefault="00081905" w:rsidP="00E6722A">
            <w:pPr>
              <w:rPr>
                <w:sz w:val="22"/>
                <w:szCs w:val="22"/>
              </w:rPr>
            </w:pPr>
            <w:r>
              <w:rPr>
                <w:sz w:val="22"/>
                <w:szCs w:val="22"/>
              </w:rPr>
              <w:t xml:space="preserve">Ping Yan </w:t>
            </w:r>
          </w:p>
        </w:tc>
        <w:tc>
          <w:tcPr>
            <w:tcW w:w="1277" w:type="dxa"/>
          </w:tcPr>
          <w:p w14:paraId="33180B5C" w14:textId="7C998C24" w:rsidR="002D5027" w:rsidRPr="00E46445" w:rsidRDefault="002D5027" w:rsidP="009B6F91">
            <w:pPr>
              <w:rPr>
                <w:sz w:val="22"/>
                <w:szCs w:val="22"/>
              </w:rPr>
            </w:pPr>
          </w:p>
        </w:tc>
      </w:tr>
      <w:tr w:rsidR="008310FD" w:rsidRPr="00DC3028" w14:paraId="62165848" w14:textId="77777777" w:rsidTr="009927FE">
        <w:trPr>
          <w:trHeight w:val="576"/>
        </w:trPr>
        <w:tc>
          <w:tcPr>
            <w:tcW w:w="1062" w:type="dxa"/>
          </w:tcPr>
          <w:p w14:paraId="33B0A4FC" w14:textId="77777777" w:rsidR="008310FD" w:rsidRPr="006233AD" w:rsidRDefault="008310FD" w:rsidP="008310FD">
            <w:pPr>
              <w:jc w:val="both"/>
              <w:rPr>
                <w:sz w:val="22"/>
                <w:szCs w:val="22"/>
              </w:rPr>
            </w:pPr>
          </w:p>
        </w:tc>
        <w:tc>
          <w:tcPr>
            <w:tcW w:w="5532" w:type="dxa"/>
            <w:shd w:val="clear" w:color="auto" w:fill="auto"/>
          </w:tcPr>
          <w:p w14:paraId="1AB62AA5" w14:textId="0C0D91E3" w:rsidR="008310FD" w:rsidRPr="00146514" w:rsidRDefault="008310FD" w:rsidP="008310FD">
            <w:pPr>
              <w:pStyle w:val="ListParagraph"/>
              <w:numPr>
                <w:ilvl w:val="0"/>
                <w:numId w:val="4"/>
              </w:numPr>
              <w:rPr>
                <w:sz w:val="22"/>
                <w:szCs w:val="22"/>
              </w:rPr>
            </w:pPr>
            <w:r w:rsidRPr="000C107C">
              <w:rPr>
                <w:sz w:val="22"/>
                <w:szCs w:val="22"/>
              </w:rPr>
              <w:t>Proposed Changes to Ancillary Service Methodology for 2024 (Vote)</w:t>
            </w:r>
          </w:p>
        </w:tc>
        <w:tc>
          <w:tcPr>
            <w:tcW w:w="2046" w:type="dxa"/>
            <w:shd w:val="clear" w:color="auto" w:fill="auto"/>
          </w:tcPr>
          <w:p w14:paraId="598EC046" w14:textId="11FC1AC3" w:rsidR="008310FD" w:rsidRDefault="008310FD" w:rsidP="008310FD">
            <w:pPr>
              <w:rPr>
                <w:sz w:val="22"/>
                <w:szCs w:val="22"/>
              </w:rPr>
            </w:pPr>
            <w:r w:rsidRPr="000C107C">
              <w:rPr>
                <w:sz w:val="22"/>
                <w:szCs w:val="22"/>
              </w:rPr>
              <w:t>Nit</w:t>
            </w:r>
            <w:r>
              <w:rPr>
                <w:sz w:val="22"/>
                <w:szCs w:val="22"/>
              </w:rPr>
              <w:t>i</w:t>
            </w:r>
            <w:r w:rsidRPr="000C107C">
              <w:rPr>
                <w:sz w:val="22"/>
                <w:szCs w:val="22"/>
              </w:rPr>
              <w:t>ka Mago</w:t>
            </w:r>
          </w:p>
        </w:tc>
        <w:tc>
          <w:tcPr>
            <w:tcW w:w="1277" w:type="dxa"/>
          </w:tcPr>
          <w:p w14:paraId="54733072" w14:textId="77777777" w:rsidR="008310FD" w:rsidRPr="00E46445" w:rsidRDefault="008310FD" w:rsidP="008310FD">
            <w:pPr>
              <w:rPr>
                <w:sz w:val="22"/>
                <w:szCs w:val="22"/>
              </w:rPr>
            </w:pPr>
          </w:p>
        </w:tc>
      </w:tr>
      <w:tr w:rsidR="009927FE" w:rsidRPr="009C575A" w14:paraId="279B1E59" w14:textId="77777777" w:rsidTr="00ED1285">
        <w:trPr>
          <w:trHeight w:val="315"/>
        </w:trPr>
        <w:tc>
          <w:tcPr>
            <w:tcW w:w="1062" w:type="dxa"/>
          </w:tcPr>
          <w:p w14:paraId="76E9ED01" w14:textId="6DE46D42" w:rsidR="009927FE" w:rsidRPr="00216925" w:rsidRDefault="009927FE" w:rsidP="006F3EEA">
            <w:pPr>
              <w:jc w:val="both"/>
              <w:rPr>
                <w:sz w:val="22"/>
                <w:szCs w:val="22"/>
              </w:rPr>
            </w:pPr>
            <w:r w:rsidRPr="00216925">
              <w:rPr>
                <w:sz w:val="22"/>
                <w:szCs w:val="22"/>
              </w:rPr>
              <w:t xml:space="preserve">            </w:t>
            </w:r>
            <w:r w:rsidR="008C4C93">
              <w:rPr>
                <w:sz w:val="22"/>
                <w:szCs w:val="22"/>
              </w:rPr>
              <w:t>6</w:t>
            </w:r>
            <w:r w:rsidRPr="00216925">
              <w:rPr>
                <w:sz w:val="22"/>
                <w:szCs w:val="22"/>
              </w:rPr>
              <w:t>.</w:t>
            </w:r>
          </w:p>
        </w:tc>
        <w:tc>
          <w:tcPr>
            <w:tcW w:w="5532" w:type="dxa"/>
          </w:tcPr>
          <w:p w14:paraId="07363AC6" w14:textId="15B1BB03" w:rsidR="009927FE" w:rsidRPr="00216925" w:rsidRDefault="009927FE" w:rsidP="006F3EEA">
            <w:pPr>
              <w:overflowPunct/>
              <w:autoSpaceDE/>
              <w:autoSpaceDN/>
              <w:adjustRightInd/>
              <w:textAlignment w:val="auto"/>
              <w:rPr>
                <w:b/>
                <w:bCs/>
                <w:sz w:val="22"/>
                <w:szCs w:val="22"/>
              </w:rPr>
            </w:pPr>
            <w:r w:rsidRPr="00216925">
              <w:rPr>
                <w:b/>
                <w:bCs/>
                <w:sz w:val="22"/>
                <w:szCs w:val="22"/>
              </w:rPr>
              <w:t>New Protocol Revision Subcommittee (PRS) Referrals (Vote)</w:t>
            </w:r>
          </w:p>
        </w:tc>
        <w:tc>
          <w:tcPr>
            <w:tcW w:w="2046" w:type="dxa"/>
          </w:tcPr>
          <w:p w14:paraId="467977B3" w14:textId="1BFE0BB5" w:rsidR="009927FE" w:rsidRPr="00216925" w:rsidRDefault="009927FE" w:rsidP="006F3EEA">
            <w:pPr>
              <w:rPr>
                <w:sz w:val="22"/>
                <w:szCs w:val="22"/>
              </w:rPr>
            </w:pPr>
            <w:r w:rsidRPr="00216925">
              <w:rPr>
                <w:sz w:val="22"/>
                <w:szCs w:val="22"/>
              </w:rPr>
              <w:t xml:space="preserve">Chase Smith </w:t>
            </w:r>
          </w:p>
        </w:tc>
        <w:tc>
          <w:tcPr>
            <w:tcW w:w="1277" w:type="dxa"/>
          </w:tcPr>
          <w:p w14:paraId="3CF1E997" w14:textId="002E103D" w:rsidR="009927FE" w:rsidRPr="00216925" w:rsidRDefault="00216925" w:rsidP="006F3EEA">
            <w:pPr>
              <w:rPr>
                <w:sz w:val="22"/>
                <w:szCs w:val="22"/>
              </w:rPr>
            </w:pPr>
            <w:r w:rsidRPr="00216925">
              <w:rPr>
                <w:sz w:val="22"/>
                <w:szCs w:val="22"/>
              </w:rPr>
              <w:t xml:space="preserve"> </w:t>
            </w:r>
            <w:r>
              <w:rPr>
                <w:sz w:val="22"/>
                <w:szCs w:val="22"/>
              </w:rPr>
              <w:t xml:space="preserve"> </w:t>
            </w:r>
            <w:r w:rsidRPr="00216925">
              <w:rPr>
                <w:sz w:val="22"/>
                <w:szCs w:val="22"/>
              </w:rPr>
              <w:t xml:space="preserve">10:10 a.m. </w:t>
            </w:r>
          </w:p>
        </w:tc>
      </w:tr>
      <w:tr w:rsidR="009927FE" w:rsidRPr="009C575A" w14:paraId="5260C9C6" w14:textId="77777777" w:rsidTr="00ED1285">
        <w:trPr>
          <w:trHeight w:val="315"/>
        </w:trPr>
        <w:tc>
          <w:tcPr>
            <w:tcW w:w="1062" w:type="dxa"/>
          </w:tcPr>
          <w:p w14:paraId="3A6DB8DC" w14:textId="77777777" w:rsidR="009927FE" w:rsidRPr="00216925" w:rsidRDefault="009927FE" w:rsidP="006F3EEA">
            <w:pPr>
              <w:jc w:val="both"/>
              <w:rPr>
                <w:sz w:val="22"/>
                <w:szCs w:val="22"/>
              </w:rPr>
            </w:pPr>
          </w:p>
        </w:tc>
        <w:tc>
          <w:tcPr>
            <w:tcW w:w="5532" w:type="dxa"/>
          </w:tcPr>
          <w:p w14:paraId="1E5999F4" w14:textId="3B5DE136" w:rsidR="009927FE" w:rsidRPr="00216925" w:rsidRDefault="009927FE" w:rsidP="00400081">
            <w:pPr>
              <w:pStyle w:val="ListParagraph"/>
              <w:numPr>
                <w:ilvl w:val="0"/>
                <w:numId w:val="4"/>
              </w:numPr>
              <w:overflowPunct/>
              <w:autoSpaceDE/>
              <w:autoSpaceDN/>
              <w:adjustRightInd/>
              <w:textAlignment w:val="auto"/>
              <w:rPr>
                <w:b/>
                <w:bCs/>
                <w:sz w:val="22"/>
                <w:szCs w:val="22"/>
              </w:rPr>
            </w:pPr>
            <w:r w:rsidRPr="00216925">
              <w:rPr>
                <w:b/>
                <w:bCs/>
                <w:sz w:val="22"/>
                <w:szCs w:val="22"/>
              </w:rPr>
              <w:t>NPRR1198, Congestion Mitigation Using Topology Reconfigurations</w:t>
            </w:r>
          </w:p>
        </w:tc>
        <w:tc>
          <w:tcPr>
            <w:tcW w:w="2046" w:type="dxa"/>
          </w:tcPr>
          <w:p w14:paraId="6E73EACC" w14:textId="77777777" w:rsidR="009927FE" w:rsidRPr="00216925" w:rsidRDefault="009927FE" w:rsidP="006F3EEA">
            <w:pPr>
              <w:rPr>
                <w:sz w:val="22"/>
                <w:szCs w:val="22"/>
              </w:rPr>
            </w:pPr>
          </w:p>
        </w:tc>
        <w:tc>
          <w:tcPr>
            <w:tcW w:w="1277" w:type="dxa"/>
          </w:tcPr>
          <w:p w14:paraId="7003870C" w14:textId="77777777" w:rsidR="009927FE" w:rsidRPr="00216925" w:rsidRDefault="009927FE" w:rsidP="006F3EEA">
            <w:pPr>
              <w:rPr>
                <w:sz w:val="22"/>
                <w:szCs w:val="22"/>
              </w:rPr>
            </w:pPr>
          </w:p>
        </w:tc>
      </w:tr>
      <w:tr w:rsidR="00685AF5" w:rsidRPr="00D562A1" w14:paraId="004D86E0" w14:textId="77777777" w:rsidTr="00ED1285">
        <w:trPr>
          <w:trHeight w:val="315"/>
        </w:trPr>
        <w:tc>
          <w:tcPr>
            <w:tcW w:w="1062" w:type="dxa"/>
          </w:tcPr>
          <w:p w14:paraId="02F01E46" w14:textId="6F4076CF" w:rsidR="00685AF5" w:rsidRPr="00216925" w:rsidRDefault="00216925" w:rsidP="00230914">
            <w:pPr>
              <w:jc w:val="both"/>
              <w:rPr>
                <w:sz w:val="22"/>
                <w:szCs w:val="22"/>
              </w:rPr>
            </w:pPr>
            <w:r w:rsidRPr="00216925">
              <w:rPr>
                <w:sz w:val="22"/>
                <w:szCs w:val="22"/>
              </w:rPr>
              <w:t xml:space="preserve">            </w:t>
            </w:r>
            <w:r w:rsidR="008C4C93">
              <w:rPr>
                <w:sz w:val="22"/>
                <w:szCs w:val="22"/>
              </w:rPr>
              <w:t>7</w:t>
            </w:r>
            <w:r w:rsidRPr="00216925">
              <w:rPr>
                <w:sz w:val="22"/>
                <w:szCs w:val="22"/>
              </w:rPr>
              <w:t>.</w:t>
            </w:r>
          </w:p>
        </w:tc>
        <w:tc>
          <w:tcPr>
            <w:tcW w:w="5532" w:type="dxa"/>
          </w:tcPr>
          <w:p w14:paraId="50C622E5" w14:textId="0B2BF1CB" w:rsidR="00685AF5" w:rsidRPr="00216925" w:rsidRDefault="00685AF5" w:rsidP="00230914">
            <w:pPr>
              <w:tabs>
                <w:tab w:val="left" w:pos="4065"/>
              </w:tabs>
              <w:rPr>
                <w:sz w:val="22"/>
                <w:szCs w:val="22"/>
              </w:rPr>
            </w:pPr>
            <w:r w:rsidRPr="00216925">
              <w:rPr>
                <w:sz w:val="22"/>
                <w:szCs w:val="22"/>
              </w:rPr>
              <w:t>Network Data Support Working Group (NDSWG)</w:t>
            </w:r>
          </w:p>
        </w:tc>
        <w:tc>
          <w:tcPr>
            <w:tcW w:w="2046" w:type="dxa"/>
          </w:tcPr>
          <w:p w14:paraId="5C357F43" w14:textId="62EFB651" w:rsidR="00685AF5" w:rsidRPr="00216925" w:rsidRDefault="00685AF5" w:rsidP="00230914">
            <w:pPr>
              <w:rPr>
                <w:sz w:val="22"/>
                <w:szCs w:val="22"/>
              </w:rPr>
            </w:pPr>
            <w:r w:rsidRPr="00216925">
              <w:rPr>
                <w:sz w:val="22"/>
                <w:szCs w:val="22"/>
              </w:rPr>
              <w:t>Aniruddha Khedlekar</w:t>
            </w:r>
          </w:p>
        </w:tc>
        <w:tc>
          <w:tcPr>
            <w:tcW w:w="1277" w:type="dxa"/>
          </w:tcPr>
          <w:p w14:paraId="0B60168B" w14:textId="380703EB" w:rsidR="00685AF5" w:rsidRPr="00216925" w:rsidRDefault="00216925" w:rsidP="00230914">
            <w:pPr>
              <w:rPr>
                <w:sz w:val="22"/>
                <w:szCs w:val="22"/>
              </w:rPr>
            </w:pPr>
            <w:r>
              <w:rPr>
                <w:sz w:val="22"/>
                <w:szCs w:val="22"/>
              </w:rPr>
              <w:t xml:space="preserve">  </w:t>
            </w:r>
            <w:r w:rsidRPr="00216925">
              <w:rPr>
                <w:sz w:val="22"/>
                <w:szCs w:val="22"/>
              </w:rPr>
              <w:t xml:space="preserve">10:25 a.m. </w:t>
            </w:r>
          </w:p>
        </w:tc>
      </w:tr>
      <w:tr w:rsidR="00685AF5" w:rsidRPr="00D562A1" w14:paraId="101F71FF" w14:textId="77777777" w:rsidTr="00685AF5">
        <w:trPr>
          <w:trHeight w:val="837"/>
        </w:trPr>
        <w:tc>
          <w:tcPr>
            <w:tcW w:w="1062" w:type="dxa"/>
          </w:tcPr>
          <w:p w14:paraId="7AFA1FBF" w14:textId="77777777" w:rsidR="00685AF5" w:rsidRPr="00216925" w:rsidRDefault="00685AF5" w:rsidP="00230914">
            <w:pPr>
              <w:jc w:val="both"/>
              <w:rPr>
                <w:sz w:val="22"/>
                <w:szCs w:val="22"/>
              </w:rPr>
            </w:pPr>
          </w:p>
        </w:tc>
        <w:tc>
          <w:tcPr>
            <w:tcW w:w="5532" w:type="dxa"/>
          </w:tcPr>
          <w:p w14:paraId="68A0CFEE" w14:textId="74BBDEF1" w:rsidR="00685AF5" w:rsidRPr="00216925" w:rsidRDefault="00685AF5" w:rsidP="00685AF5">
            <w:pPr>
              <w:pStyle w:val="ListParagraph"/>
              <w:numPr>
                <w:ilvl w:val="0"/>
                <w:numId w:val="11"/>
              </w:numPr>
              <w:tabs>
                <w:tab w:val="left" w:pos="4065"/>
              </w:tabs>
              <w:rPr>
                <w:sz w:val="22"/>
                <w:szCs w:val="22"/>
              </w:rPr>
            </w:pPr>
            <w:r w:rsidRPr="00216925">
              <w:rPr>
                <w:sz w:val="22"/>
                <w:szCs w:val="22"/>
              </w:rPr>
              <w:t>NOGRR258, Related to NPRR1198, Congestion Mitigation Using Topology Reconfigurations (OWG) (NDSWG) (Possible Vote)</w:t>
            </w:r>
          </w:p>
        </w:tc>
        <w:tc>
          <w:tcPr>
            <w:tcW w:w="2046" w:type="dxa"/>
          </w:tcPr>
          <w:p w14:paraId="7C55CCE0" w14:textId="77777777" w:rsidR="00685AF5" w:rsidRPr="00216925" w:rsidRDefault="00685AF5" w:rsidP="00230914">
            <w:pPr>
              <w:rPr>
                <w:sz w:val="22"/>
                <w:szCs w:val="22"/>
              </w:rPr>
            </w:pPr>
          </w:p>
        </w:tc>
        <w:tc>
          <w:tcPr>
            <w:tcW w:w="1277" w:type="dxa"/>
          </w:tcPr>
          <w:p w14:paraId="02A1B167" w14:textId="77777777" w:rsidR="00685AF5" w:rsidRPr="00216925" w:rsidRDefault="00685AF5" w:rsidP="00230914">
            <w:pPr>
              <w:rPr>
                <w:sz w:val="22"/>
                <w:szCs w:val="22"/>
              </w:rPr>
            </w:pPr>
          </w:p>
        </w:tc>
      </w:tr>
      <w:tr w:rsidR="00DE78DF" w:rsidRPr="00D562A1" w14:paraId="2DE83D53" w14:textId="77777777" w:rsidTr="00ED1285">
        <w:trPr>
          <w:trHeight w:val="315"/>
        </w:trPr>
        <w:tc>
          <w:tcPr>
            <w:tcW w:w="1062" w:type="dxa"/>
          </w:tcPr>
          <w:p w14:paraId="2B146E16" w14:textId="171ACA87" w:rsidR="00DE78DF" w:rsidRPr="00216925" w:rsidRDefault="00473519" w:rsidP="00230914">
            <w:pPr>
              <w:jc w:val="both"/>
              <w:rPr>
                <w:sz w:val="22"/>
                <w:szCs w:val="22"/>
              </w:rPr>
            </w:pPr>
            <w:r w:rsidRPr="00216925">
              <w:rPr>
                <w:sz w:val="22"/>
                <w:szCs w:val="22"/>
              </w:rPr>
              <w:t xml:space="preserve">            </w:t>
            </w:r>
            <w:r w:rsidR="008C4C93">
              <w:rPr>
                <w:sz w:val="22"/>
                <w:szCs w:val="22"/>
              </w:rPr>
              <w:t>8</w:t>
            </w:r>
            <w:r w:rsidR="00812CF8" w:rsidRPr="00216925">
              <w:rPr>
                <w:sz w:val="22"/>
                <w:szCs w:val="22"/>
              </w:rPr>
              <w:t>.</w:t>
            </w:r>
          </w:p>
        </w:tc>
        <w:tc>
          <w:tcPr>
            <w:tcW w:w="5532" w:type="dxa"/>
          </w:tcPr>
          <w:p w14:paraId="49D01563" w14:textId="4A7825C9" w:rsidR="00DE78DF" w:rsidRPr="00216925" w:rsidRDefault="00473519" w:rsidP="00230914">
            <w:pPr>
              <w:tabs>
                <w:tab w:val="left" w:pos="4065"/>
              </w:tabs>
              <w:rPr>
                <w:sz w:val="22"/>
                <w:szCs w:val="22"/>
              </w:rPr>
            </w:pPr>
            <w:r w:rsidRPr="00216925">
              <w:rPr>
                <w:sz w:val="22"/>
                <w:szCs w:val="22"/>
              </w:rPr>
              <w:t xml:space="preserve">Operations Working Group (OWG)  </w:t>
            </w:r>
          </w:p>
        </w:tc>
        <w:tc>
          <w:tcPr>
            <w:tcW w:w="2046" w:type="dxa"/>
          </w:tcPr>
          <w:p w14:paraId="4ED1572C" w14:textId="628748DD" w:rsidR="00DE78DF" w:rsidRPr="00216925" w:rsidRDefault="00473519" w:rsidP="00230914">
            <w:pPr>
              <w:rPr>
                <w:sz w:val="22"/>
                <w:szCs w:val="22"/>
              </w:rPr>
            </w:pPr>
            <w:r w:rsidRPr="00216925">
              <w:rPr>
                <w:sz w:val="22"/>
                <w:szCs w:val="22"/>
              </w:rPr>
              <w:t xml:space="preserve">Theresa Noyes   </w:t>
            </w:r>
          </w:p>
        </w:tc>
        <w:tc>
          <w:tcPr>
            <w:tcW w:w="1277" w:type="dxa"/>
          </w:tcPr>
          <w:p w14:paraId="500A1584" w14:textId="5B8C3AFD" w:rsidR="00DE78DF" w:rsidRPr="00216925" w:rsidRDefault="00473519" w:rsidP="00230914">
            <w:pPr>
              <w:rPr>
                <w:sz w:val="22"/>
                <w:szCs w:val="22"/>
              </w:rPr>
            </w:pPr>
            <w:r w:rsidRPr="00216925">
              <w:rPr>
                <w:sz w:val="22"/>
                <w:szCs w:val="22"/>
              </w:rPr>
              <w:t xml:space="preserve">  10:</w:t>
            </w:r>
            <w:r w:rsidR="00216925" w:rsidRPr="00216925">
              <w:rPr>
                <w:sz w:val="22"/>
                <w:szCs w:val="22"/>
              </w:rPr>
              <w:t>40</w:t>
            </w:r>
            <w:r w:rsidRPr="00216925">
              <w:rPr>
                <w:sz w:val="22"/>
                <w:szCs w:val="22"/>
              </w:rPr>
              <w:t xml:space="preserve"> a.m. </w:t>
            </w:r>
          </w:p>
        </w:tc>
      </w:tr>
      <w:tr w:rsidR="00812CF8" w:rsidRPr="00D562A1" w14:paraId="130ABDC2" w14:textId="77777777" w:rsidTr="00812CF8">
        <w:trPr>
          <w:trHeight w:val="675"/>
        </w:trPr>
        <w:tc>
          <w:tcPr>
            <w:tcW w:w="1062" w:type="dxa"/>
          </w:tcPr>
          <w:p w14:paraId="40C98A08" w14:textId="77777777" w:rsidR="00812CF8" w:rsidRPr="00216925" w:rsidRDefault="00812CF8" w:rsidP="00230914">
            <w:pPr>
              <w:jc w:val="both"/>
              <w:rPr>
                <w:sz w:val="22"/>
                <w:szCs w:val="22"/>
              </w:rPr>
            </w:pPr>
          </w:p>
        </w:tc>
        <w:tc>
          <w:tcPr>
            <w:tcW w:w="5532" w:type="dxa"/>
          </w:tcPr>
          <w:p w14:paraId="0EC134D1" w14:textId="60358507" w:rsidR="00812CF8" w:rsidRPr="00216925" w:rsidRDefault="00812CF8" w:rsidP="00812CF8">
            <w:pPr>
              <w:pStyle w:val="ListParagraph"/>
              <w:numPr>
                <w:ilvl w:val="0"/>
                <w:numId w:val="17"/>
              </w:numPr>
              <w:tabs>
                <w:tab w:val="left" w:pos="4065"/>
              </w:tabs>
              <w:rPr>
                <w:sz w:val="22"/>
                <w:szCs w:val="22"/>
              </w:rPr>
            </w:pPr>
            <w:r w:rsidRPr="00216925">
              <w:rPr>
                <w:sz w:val="22"/>
                <w:szCs w:val="22"/>
              </w:rPr>
              <w:t xml:space="preserve">NPRR1070, Planning Criteria for GTC Exit Solutions (OWG/PLWG) (Possible Vote)  </w:t>
            </w:r>
          </w:p>
        </w:tc>
        <w:tc>
          <w:tcPr>
            <w:tcW w:w="2046" w:type="dxa"/>
          </w:tcPr>
          <w:p w14:paraId="2513FC96" w14:textId="77777777" w:rsidR="00812CF8" w:rsidRPr="00216925" w:rsidRDefault="00812CF8" w:rsidP="00230914">
            <w:pPr>
              <w:rPr>
                <w:sz w:val="22"/>
                <w:szCs w:val="22"/>
              </w:rPr>
            </w:pPr>
          </w:p>
        </w:tc>
        <w:tc>
          <w:tcPr>
            <w:tcW w:w="1277" w:type="dxa"/>
          </w:tcPr>
          <w:p w14:paraId="0ACDC4FC" w14:textId="77777777" w:rsidR="00812CF8" w:rsidRPr="00216925" w:rsidRDefault="00812CF8" w:rsidP="00230914">
            <w:pPr>
              <w:rPr>
                <w:sz w:val="22"/>
                <w:szCs w:val="22"/>
              </w:rPr>
            </w:pPr>
          </w:p>
        </w:tc>
      </w:tr>
      <w:tr w:rsidR="00230914" w:rsidRPr="00D562A1" w14:paraId="4E4020A7" w14:textId="77777777" w:rsidTr="00ED1285">
        <w:trPr>
          <w:trHeight w:val="315"/>
        </w:trPr>
        <w:tc>
          <w:tcPr>
            <w:tcW w:w="1062" w:type="dxa"/>
          </w:tcPr>
          <w:p w14:paraId="5D259BCE" w14:textId="79D86319" w:rsidR="00230914" w:rsidRPr="00216925" w:rsidRDefault="00816AAA" w:rsidP="00230914">
            <w:pPr>
              <w:jc w:val="both"/>
              <w:rPr>
                <w:sz w:val="22"/>
                <w:szCs w:val="22"/>
              </w:rPr>
            </w:pPr>
            <w:r w:rsidRPr="00216925">
              <w:rPr>
                <w:sz w:val="22"/>
                <w:szCs w:val="22"/>
              </w:rPr>
              <w:t xml:space="preserve">            </w:t>
            </w:r>
            <w:r w:rsidR="008C4C93">
              <w:rPr>
                <w:sz w:val="22"/>
                <w:szCs w:val="22"/>
              </w:rPr>
              <w:t>9</w:t>
            </w:r>
            <w:r w:rsidRPr="00216925">
              <w:rPr>
                <w:sz w:val="22"/>
                <w:szCs w:val="22"/>
              </w:rPr>
              <w:t>.</w:t>
            </w:r>
          </w:p>
        </w:tc>
        <w:tc>
          <w:tcPr>
            <w:tcW w:w="5532" w:type="dxa"/>
          </w:tcPr>
          <w:p w14:paraId="06D7043B" w14:textId="01ED19F7" w:rsidR="00230914" w:rsidRPr="00216925" w:rsidRDefault="00230914" w:rsidP="00230914">
            <w:pPr>
              <w:tabs>
                <w:tab w:val="left" w:pos="4065"/>
              </w:tabs>
              <w:rPr>
                <w:sz w:val="22"/>
                <w:szCs w:val="22"/>
              </w:rPr>
            </w:pPr>
            <w:r w:rsidRPr="00216925">
              <w:rPr>
                <w:sz w:val="22"/>
                <w:szCs w:val="22"/>
              </w:rPr>
              <w:t>Revision Requests Tabled at ROS (Possible Vote)</w:t>
            </w:r>
          </w:p>
        </w:tc>
        <w:tc>
          <w:tcPr>
            <w:tcW w:w="2046" w:type="dxa"/>
          </w:tcPr>
          <w:p w14:paraId="01CA0F79" w14:textId="2D5BFDD4" w:rsidR="00230914" w:rsidRPr="00216925" w:rsidRDefault="00914C19" w:rsidP="00230914">
            <w:pPr>
              <w:rPr>
                <w:sz w:val="22"/>
                <w:szCs w:val="22"/>
              </w:rPr>
            </w:pPr>
            <w:r w:rsidRPr="00216925">
              <w:rPr>
                <w:sz w:val="22"/>
                <w:szCs w:val="22"/>
              </w:rPr>
              <w:t>Chase Smith</w:t>
            </w:r>
          </w:p>
        </w:tc>
        <w:tc>
          <w:tcPr>
            <w:tcW w:w="1277" w:type="dxa"/>
          </w:tcPr>
          <w:p w14:paraId="3FC045BC" w14:textId="6FFE5434" w:rsidR="00230914" w:rsidRPr="00216925" w:rsidRDefault="00BD4C51" w:rsidP="00230914">
            <w:pPr>
              <w:rPr>
                <w:sz w:val="22"/>
                <w:szCs w:val="22"/>
              </w:rPr>
            </w:pPr>
            <w:r w:rsidRPr="00216925">
              <w:rPr>
                <w:sz w:val="22"/>
                <w:szCs w:val="22"/>
              </w:rPr>
              <w:t xml:space="preserve">  </w:t>
            </w:r>
            <w:r w:rsidR="00812CF8" w:rsidRPr="00216925">
              <w:rPr>
                <w:sz w:val="22"/>
                <w:szCs w:val="22"/>
              </w:rPr>
              <w:t xml:space="preserve">10:55 a.m. </w:t>
            </w:r>
          </w:p>
        </w:tc>
      </w:tr>
      <w:tr w:rsidR="00230914" w:rsidRPr="00D562A1" w14:paraId="4E07B55D" w14:textId="77777777" w:rsidTr="00ED1285">
        <w:trPr>
          <w:trHeight w:val="315"/>
        </w:trPr>
        <w:tc>
          <w:tcPr>
            <w:tcW w:w="1062" w:type="dxa"/>
          </w:tcPr>
          <w:p w14:paraId="648DDCD8" w14:textId="77777777" w:rsidR="00230914" w:rsidRPr="007754D5" w:rsidRDefault="00230914" w:rsidP="00230914">
            <w:pPr>
              <w:jc w:val="both"/>
              <w:rPr>
                <w:sz w:val="22"/>
                <w:szCs w:val="22"/>
              </w:rPr>
            </w:pPr>
          </w:p>
        </w:tc>
        <w:tc>
          <w:tcPr>
            <w:tcW w:w="5532" w:type="dxa"/>
          </w:tcPr>
          <w:p w14:paraId="315E3A90" w14:textId="1273245D" w:rsidR="00230914" w:rsidRPr="00216925" w:rsidRDefault="00230914" w:rsidP="003768E1">
            <w:pPr>
              <w:pStyle w:val="ListParagraph"/>
              <w:numPr>
                <w:ilvl w:val="0"/>
                <w:numId w:val="11"/>
              </w:numPr>
              <w:tabs>
                <w:tab w:val="left" w:pos="4065"/>
              </w:tabs>
              <w:rPr>
                <w:sz w:val="22"/>
                <w:szCs w:val="22"/>
              </w:rPr>
            </w:pPr>
            <w:r w:rsidRPr="00216925">
              <w:rPr>
                <w:sz w:val="22"/>
                <w:szCs w:val="22"/>
              </w:rPr>
              <w:t xml:space="preserve">PGRR073, Related to NPRR956, Designation of Providers of Transmission Additions  </w:t>
            </w:r>
          </w:p>
        </w:tc>
        <w:tc>
          <w:tcPr>
            <w:tcW w:w="2046" w:type="dxa"/>
          </w:tcPr>
          <w:p w14:paraId="06F975F7" w14:textId="77777777" w:rsidR="00230914" w:rsidRPr="008310FD" w:rsidRDefault="00230914" w:rsidP="00230914">
            <w:pPr>
              <w:rPr>
                <w:sz w:val="22"/>
                <w:szCs w:val="22"/>
                <w:highlight w:val="lightGray"/>
              </w:rPr>
            </w:pPr>
          </w:p>
        </w:tc>
        <w:tc>
          <w:tcPr>
            <w:tcW w:w="1277" w:type="dxa"/>
          </w:tcPr>
          <w:p w14:paraId="2B2F3B6E" w14:textId="77777777" w:rsidR="00230914" w:rsidRPr="008310FD" w:rsidRDefault="00230914" w:rsidP="00230914">
            <w:pPr>
              <w:rPr>
                <w:sz w:val="22"/>
                <w:szCs w:val="22"/>
                <w:highlight w:val="lightGray"/>
              </w:rPr>
            </w:pPr>
          </w:p>
        </w:tc>
      </w:tr>
      <w:tr w:rsidR="006B6A54" w:rsidRPr="00D562A1" w14:paraId="51EBC6DE" w14:textId="77777777" w:rsidTr="00ED1285">
        <w:trPr>
          <w:trHeight w:val="315"/>
        </w:trPr>
        <w:tc>
          <w:tcPr>
            <w:tcW w:w="1062" w:type="dxa"/>
          </w:tcPr>
          <w:p w14:paraId="2BC799C9" w14:textId="77777777" w:rsidR="006B6A54" w:rsidRPr="007754D5" w:rsidRDefault="006B6A54" w:rsidP="00230914">
            <w:pPr>
              <w:jc w:val="both"/>
              <w:rPr>
                <w:sz w:val="22"/>
                <w:szCs w:val="22"/>
              </w:rPr>
            </w:pPr>
          </w:p>
        </w:tc>
        <w:tc>
          <w:tcPr>
            <w:tcW w:w="5532" w:type="dxa"/>
          </w:tcPr>
          <w:p w14:paraId="23636C98" w14:textId="70494754" w:rsidR="006B6A54" w:rsidRPr="00216925" w:rsidRDefault="006B6A54" w:rsidP="003768E1">
            <w:pPr>
              <w:pStyle w:val="ListParagraph"/>
              <w:numPr>
                <w:ilvl w:val="0"/>
                <w:numId w:val="11"/>
              </w:numPr>
              <w:tabs>
                <w:tab w:val="left" w:pos="4065"/>
              </w:tabs>
              <w:rPr>
                <w:sz w:val="22"/>
                <w:szCs w:val="22"/>
              </w:rPr>
            </w:pPr>
            <w:r w:rsidRPr="00216925">
              <w:rPr>
                <w:sz w:val="22"/>
                <w:szCs w:val="22"/>
              </w:rPr>
              <w:t>PGRR111, Related to NPRR1191, Registration, Interconnection, and Operation of Customers with Large Loads; Information Required of Customers with Loads 25 MW or Greater</w:t>
            </w:r>
          </w:p>
        </w:tc>
        <w:tc>
          <w:tcPr>
            <w:tcW w:w="2046" w:type="dxa"/>
          </w:tcPr>
          <w:p w14:paraId="3849BC04" w14:textId="77777777" w:rsidR="006B6A54" w:rsidRPr="008310FD" w:rsidRDefault="006B6A54" w:rsidP="00230914">
            <w:pPr>
              <w:rPr>
                <w:sz w:val="22"/>
                <w:szCs w:val="22"/>
                <w:highlight w:val="lightGray"/>
              </w:rPr>
            </w:pPr>
          </w:p>
        </w:tc>
        <w:tc>
          <w:tcPr>
            <w:tcW w:w="1277" w:type="dxa"/>
          </w:tcPr>
          <w:p w14:paraId="7FBEB326" w14:textId="77777777" w:rsidR="006B6A54" w:rsidRPr="008310FD" w:rsidRDefault="006B6A54" w:rsidP="00230914">
            <w:pPr>
              <w:rPr>
                <w:sz w:val="22"/>
                <w:szCs w:val="22"/>
                <w:highlight w:val="lightGray"/>
              </w:rPr>
            </w:pPr>
          </w:p>
        </w:tc>
      </w:tr>
      <w:tr w:rsidR="006B6A54" w:rsidRPr="00D562A1" w14:paraId="6943F7DC" w14:textId="77777777" w:rsidTr="00ED1285">
        <w:trPr>
          <w:trHeight w:val="315"/>
        </w:trPr>
        <w:tc>
          <w:tcPr>
            <w:tcW w:w="1062" w:type="dxa"/>
          </w:tcPr>
          <w:p w14:paraId="5D8065F5" w14:textId="77777777" w:rsidR="006B6A54" w:rsidRPr="007754D5" w:rsidRDefault="006B6A54" w:rsidP="00230914">
            <w:pPr>
              <w:jc w:val="both"/>
              <w:rPr>
                <w:sz w:val="22"/>
                <w:szCs w:val="22"/>
              </w:rPr>
            </w:pPr>
          </w:p>
        </w:tc>
        <w:tc>
          <w:tcPr>
            <w:tcW w:w="5532" w:type="dxa"/>
          </w:tcPr>
          <w:p w14:paraId="21D442F8" w14:textId="59B0714A" w:rsidR="006B6A54" w:rsidRPr="00216925" w:rsidRDefault="006B6A54" w:rsidP="003768E1">
            <w:pPr>
              <w:pStyle w:val="ListParagraph"/>
              <w:numPr>
                <w:ilvl w:val="0"/>
                <w:numId w:val="11"/>
              </w:numPr>
              <w:tabs>
                <w:tab w:val="left" w:pos="4065"/>
              </w:tabs>
              <w:rPr>
                <w:sz w:val="22"/>
                <w:szCs w:val="22"/>
              </w:rPr>
            </w:pPr>
            <w:r w:rsidRPr="00216925">
              <w:rPr>
                <w:sz w:val="22"/>
                <w:szCs w:val="22"/>
              </w:rPr>
              <w:t xml:space="preserve">RRGRR036, Related to NPRR1191, Registration, Interconnection, and Operation of Customers with </w:t>
            </w:r>
            <w:r w:rsidRPr="00216925">
              <w:rPr>
                <w:sz w:val="22"/>
                <w:szCs w:val="22"/>
              </w:rPr>
              <w:lastRenderedPageBreak/>
              <w:t>Large Loads; Information Required of Customers with Loads 25 MW or Greater</w:t>
            </w:r>
          </w:p>
        </w:tc>
        <w:tc>
          <w:tcPr>
            <w:tcW w:w="2046" w:type="dxa"/>
          </w:tcPr>
          <w:p w14:paraId="6719EB33" w14:textId="77777777" w:rsidR="006B6A54" w:rsidRPr="008310FD" w:rsidRDefault="006B6A54" w:rsidP="00230914">
            <w:pPr>
              <w:rPr>
                <w:sz w:val="22"/>
                <w:szCs w:val="22"/>
                <w:highlight w:val="lightGray"/>
              </w:rPr>
            </w:pPr>
          </w:p>
        </w:tc>
        <w:tc>
          <w:tcPr>
            <w:tcW w:w="1277" w:type="dxa"/>
          </w:tcPr>
          <w:p w14:paraId="6860EBD3" w14:textId="77777777" w:rsidR="006B6A54" w:rsidRPr="008310FD" w:rsidRDefault="006B6A54" w:rsidP="00230914">
            <w:pPr>
              <w:rPr>
                <w:sz w:val="22"/>
                <w:szCs w:val="22"/>
                <w:highlight w:val="lightGray"/>
              </w:rPr>
            </w:pPr>
          </w:p>
        </w:tc>
      </w:tr>
      <w:tr w:rsidR="006B6A54" w:rsidRPr="00D562A1" w14:paraId="120FA981" w14:textId="77777777" w:rsidTr="000D39BD">
        <w:trPr>
          <w:trHeight w:val="1107"/>
        </w:trPr>
        <w:tc>
          <w:tcPr>
            <w:tcW w:w="1062" w:type="dxa"/>
          </w:tcPr>
          <w:p w14:paraId="28989BD4" w14:textId="77777777" w:rsidR="006B6A54" w:rsidRDefault="006B6A54" w:rsidP="00230914">
            <w:pPr>
              <w:jc w:val="both"/>
              <w:rPr>
                <w:sz w:val="22"/>
                <w:szCs w:val="22"/>
              </w:rPr>
            </w:pPr>
          </w:p>
        </w:tc>
        <w:tc>
          <w:tcPr>
            <w:tcW w:w="5532" w:type="dxa"/>
          </w:tcPr>
          <w:p w14:paraId="019ECC4A" w14:textId="10B010D8" w:rsidR="006B6A54" w:rsidRPr="00216925" w:rsidRDefault="006B6A54" w:rsidP="003768E1">
            <w:pPr>
              <w:pStyle w:val="ListParagraph"/>
              <w:numPr>
                <w:ilvl w:val="0"/>
                <w:numId w:val="11"/>
              </w:numPr>
              <w:tabs>
                <w:tab w:val="left" w:pos="4065"/>
              </w:tabs>
              <w:rPr>
                <w:sz w:val="22"/>
                <w:szCs w:val="22"/>
              </w:rPr>
            </w:pPr>
            <w:r w:rsidRPr="00216925">
              <w:rPr>
                <w:sz w:val="22"/>
                <w:szCs w:val="22"/>
              </w:rPr>
              <w:t>NOGRR256, Related to NPRR1191, Registration, Interconnection, and Operation of Customers with Large Loads; Information Required of Customers with Loads 25 MW or Greater</w:t>
            </w:r>
          </w:p>
        </w:tc>
        <w:tc>
          <w:tcPr>
            <w:tcW w:w="2046" w:type="dxa"/>
          </w:tcPr>
          <w:p w14:paraId="440FF62B" w14:textId="77777777" w:rsidR="006B6A54" w:rsidRPr="008310FD" w:rsidRDefault="006B6A54" w:rsidP="00230914">
            <w:pPr>
              <w:rPr>
                <w:sz w:val="22"/>
                <w:szCs w:val="22"/>
                <w:highlight w:val="lightGray"/>
              </w:rPr>
            </w:pPr>
          </w:p>
        </w:tc>
        <w:tc>
          <w:tcPr>
            <w:tcW w:w="1277" w:type="dxa"/>
          </w:tcPr>
          <w:p w14:paraId="3363ADCF" w14:textId="77777777" w:rsidR="006B6A54" w:rsidRPr="008310FD" w:rsidRDefault="006B6A54" w:rsidP="00230914">
            <w:pPr>
              <w:rPr>
                <w:sz w:val="22"/>
                <w:szCs w:val="22"/>
                <w:highlight w:val="lightGray"/>
              </w:rPr>
            </w:pPr>
          </w:p>
        </w:tc>
      </w:tr>
      <w:tr w:rsidR="00EA6263" w:rsidRPr="000657CE" w14:paraId="2191899C" w14:textId="77777777" w:rsidTr="000D39BD">
        <w:trPr>
          <w:trHeight w:val="360"/>
        </w:trPr>
        <w:tc>
          <w:tcPr>
            <w:tcW w:w="1062" w:type="dxa"/>
          </w:tcPr>
          <w:p w14:paraId="2A89B832" w14:textId="77777777" w:rsidR="00EA6263" w:rsidRDefault="00EA6263" w:rsidP="00EE1BB2">
            <w:pPr>
              <w:jc w:val="both"/>
              <w:rPr>
                <w:sz w:val="22"/>
                <w:szCs w:val="22"/>
              </w:rPr>
            </w:pPr>
          </w:p>
        </w:tc>
        <w:tc>
          <w:tcPr>
            <w:tcW w:w="5532" w:type="dxa"/>
          </w:tcPr>
          <w:p w14:paraId="006C2DFC" w14:textId="7D408D32" w:rsidR="00EA6263" w:rsidRPr="00EA6263" w:rsidRDefault="00EA6263" w:rsidP="00EE1BB2">
            <w:pPr>
              <w:tabs>
                <w:tab w:val="left" w:pos="4065"/>
              </w:tabs>
              <w:rPr>
                <w:bCs/>
                <w:sz w:val="22"/>
                <w:szCs w:val="22"/>
              </w:rPr>
            </w:pPr>
            <w:r>
              <w:rPr>
                <w:bCs/>
                <w:sz w:val="22"/>
                <w:szCs w:val="22"/>
              </w:rPr>
              <w:t>Break</w:t>
            </w:r>
          </w:p>
        </w:tc>
        <w:tc>
          <w:tcPr>
            <w:tcW w:w="2046" w:type="dxa"/>
          </w:tcPr>
          <w:p w14:paraId="512CCB87" w14:textId="77777777" w:rsidR="00EA6263" w:rsidRPr="00EA6263" w:rsidRDefault="00EA6263" w:rsidP="00EE1BB2">
            <w:pPr>
              <w:rPr>
                <w:sz w:val="22"/>
                <w:szCs w:val="22"/>
              </w:rPr>
            </w:pPr>
          </w:p>
        </w:tc>
        <w:tc>
          <w:tcPr>
            <w:tcW w:w="1277" w:type="dxa"/>
          </w:tcPr>
          <w:p w14:paraId="3E88CF9D" w14:textId="296131F9" w:rsidR="00EA6263" w:rsidRPr="00EA6263" w:rsidRDefault="00EA6263" w:rsidP="00EE1BB2">
            <w:pPr>
              <w:rPr>
                <w:sz w:val="22"/>
                <w:szCs w:val="22"/>
              </w:rPr>
            </w:pPr>
            <w:r>
              <w:rPr>
                <w:sz w:val="22"/>
                <w:szCs w:val="22"/>
              </w:rPr>
              <w:t xml:space="preserve">  10:55 a.m. </w:t>
            </w:r>
          </w:p>
        </w:tc>
      </w:tr>
      <w:tr w:rsidR="00EE1BB2" w:rsidRPr="000657CE" w14:paraId="2D2EDDD7" w14:textId="77777777" w:rsidTr="000D39BD">
        <w:trPr>
          <w:trHeight w:val="360"/>
        </w:trPr>
        <w:tc>
          <w:tcPr>
            <w:tcW w:w="1062" w:type="dxa"/>
          </w:tcPr>
          <w:p w14:paraId="3831C649" w14:textId="26CF2302" w:rsidR="00EE1BB2" w:rsidRDefault="00216925" w:rsidP="00EE1BB2">
            <w:pPr>
              <w:jc w:val="both"/>
              <w:rPr>
                <w:sz w:val="22"/>
                <w:szCs w:val="22"/>
              </w:rPr>
            </w:pPr>
            <w:r>
              <w:rPr>
                <w:sz w:val="22"/>
                <w:szCs w:val="22"/>
              </w:rPr>
              <w:t xml:space="preserve">          </w:t>
            </w:r>
            <w:r w:rsidR="008C4C93">
              <w:rPr>
                <w:sz w:val="22"/>
                <w:szCs w:val="22"/>
              </w:rPr>
              <w:t>10</w:t>
            </w:r>
            <w:r>
              <w:rPr>
                <w:sz w:val="22"/>
                <w:szCs w:val="22"/>
              </w:rPr>
              <w:t xml:space="preserve">. </w:t>
            </w:r>
          </w:p>
        </w:tc>
        <w:tc>
          <w:tcPr>
            <w:tcW w:w="5532" w:type="dxa"/>
          </w:tcPr>
          <w:p w14:paraId="6890A3D3" w14:textId="792D8CC8" w:rsidR="00EE1BB2" w:rsidRPr="00EA6263" w:rsidRDefault="00EE1BB2" w:rsidP="00EE1BB2">
            <w:pPr>
              <w:tabs>
                <w:tab w:val="left" w:pos="4065"/>
              </w:tabs>
              <w:rPr>
                <w:bCs/>
                <w:sz w:val="22"/>
                <w:szCs w:val="22"/>
              </w:rPr>
            </w:pPr>
            <w:r w:rsidRPr="00EA6263">
              <w:rPr>
                <w:bCs/>
                <w:sz w:val="22"/>
                <w:szCs w:val="22"/>
              </w:rPr>
              <w:t xml:space="preserve">Inverter Based Resources Working Group (IBRWG) </w:t>
            </w:r>
          </w:p>
        </w:tc>
        <w:tc>
          <w:tcPr>
            <w:tcW w:w="2046" w:type="dxa"/>
          </w:tcPr>
          <w:p w14:paraId="0FE9D688" w14:textId="6BE924AC" w:rsidR="00EE1BB2" w:rsidRPr="00EA6263" w:rsidRDefault="00EE1BB2" w:rsidP="00EE1BB2">
            <w:pPr>
              <w:rPr>
                <w:sz w:val="22"/>
                <w:szCs w:val="22"/>
              </w:rPr>
            </w:pPr>
            <w:r w:rsidRPr="00EA6263">
              <w:rPr>
                <w:sz w:val="22"/>
                <w:szCs w:val="22"/>
              </w:rPr>
              <w:t xml:space="preserve">Mohammad Albaijat  </w:t>
            </w:r>
          </w:p>
        </w:tc>
        <w:tc>
          <w:tcPr>
            <w:tcW w:w="1277" w:type="dxa"/>
          </w:tcPr>
          <w:p w14:paraId="18D7E312" w14:textId="2F4AEBFA" w:rsidR="00EE1BB2" w:rsidRPr="00EA6263" w:rsidRDefault="00216925" w:rsidP="00EE1BB2">
            <w:pPr>
              <w:rPr>
                <w:sz w:val="22"/>
                <w:szCs w:val="22"/>
              </w:rPr>
            </w:pPr>
            <w:r w:rsidRPr="00EA6263">
              <w:rPr>
                <w:sz w:val="22"/>
                <w:szCs w:val="22"/>
              </w:rPr>
              <w:t xml:space="preserve">  1</w:t>
            </w:r>
            <w:r w:rsidR="00EA6263">
              <w:rPr>
                <w:sz w:val="22"/>
                <w:szCs w:val="22"/>
              </w:rPr>
              <w:t>1</w:t>
            </w:r>
            <w:r w:rsidRPr="00EA6263">
              <w:rPr>
                <w:sz w:val="22"/>
                <w:szCs w:val="22"/>
              </w:rPr>
              <w:t>:</w:t>
            </w:r>
            <w:r w:rsidR="00EA6263">
              <w:rPr>
                <w:sz w:val="22"/>
                <w:szCs w:val="22"/>
              </w:rPr>
              <w:t>0</w:t>
            </w:r>
            <w:r w:rsidRPr="00EA6263">
              <w:rPr>
                <w:sz w:val="22"/>
                <w:szCs w:val="22"/>
              </w:rPr>
              <w:t xml:space="preserve">5 a.m. </w:t>
            </w:r>
          </w:p>
        </w:tc>
      </w:tr>
      <w:tr w:rsidR="00EE1BB2" w:rsidRPr="000657CE" w14:paraId="41DB48BB" w14:textId="77777777" w:rsidTr="00EE1BB2">
        <w:trPr>
          <w:trHeight w:val="594"/>
        </w:trPr>
        <w:tc>
          <w:tcPr>
            <w:tcW w:w="1062" w:type="dxa"/>
          </w:tcPr>
          <w:p w14:paraId="752A61AD" w14:textId="268DBE6D" w:rsidR="00EE1BB2" w:rsidRDefault="00EE1BB2" w:rsidP="00EE1BB2">
            <w:pPr>
              <w:jc w:val="both"/>
              <w:rPr>
                <w:sz w:val="22"/>
                <w:szCs w:val="22"/>
              </w:rPr>
            </w:pPr>
          </w:p>
        </w:tc>
        <w:tc>
          <w:tcPr>
            <w:tcW w:w="5532" w:type="dxa"/>
          </w:tcPr>
          <w:p w14:paraId="75F21F55" w14:textId="34284457" w:rsidR="00EE1BB2" w:rsidRPr="00EA6263" w:rsidRDefault="00EE1BB2" w:rsidP="00EE1BB2">
            <w:pPr>
              <w:pStyle w:val="ListParagraph"/>
              <w:numPr>
                <w:ilvl w:val="0"/>
                <w:numId w:val="20"/>
              </w:numPr>
              <w:tabs>
                <w:tab w:val="left" w:pos="4065"/>
              </w:tabs>
              <w:rPr>
                <w:bCs/>
                <w:sz w:val="22"/>
                <w:szCs w:val="22"/>
              </w:rPr>
            </w:pPr>
            <w:r w:rsidRPr="00EA6263">
              <w:rPr>
                <w:bCs/>
                <w:sz w:val="22"/>
                <w:szCs w:val="22"/>
              </w:rPr>
              <w:t>NOGRR255, High Resolution Data Requirements (DWG) (IBR</w:t>
            </w:r>
            <w:r w:rsidR="00387CEB">
              <w:rPr>
                <w:bCs/>
                <w:sz w:val="22"/>
                <w:szCs w:val="22"/>
              </w:rPr>
              <w:t>WG</w:t>
            </w:r>
            <w:r w:rsidRPr="00EA6263">
              <w:rPr>
                <w:bCs/>
                <w:sz w:val="22"/>
                <w:szCs w:val="22"/>
              </w:rPr>
              <w:t xml:space="preserve">) (SPWG) (Possible Vote) </w:t>
            </w:r>
          </w:p>
        </w:tc>
        <w:tc>
          <w:tcPr>
            <w:tcW w:w="2046" w:type="dxa"/>
          </w:tcPr>
          <w:p w14:paraId="64A8F8E3" w14:textId="77777777" w:rsidR="00EE1BB2" w:rsidRPr="00EA6263" w:rsidRDefault="00EE1BB2" w:rsidP="00EE1BB2">
            <w:pPr>
              <w:rPr>
                <w:sz w:val="22"/>
                <w:szCs w:val="22"/>
              </w:rPr>
            </w:pPr>
          </w:p>
        </w:tc>
        <w:tc>
          <w:tcPr>
            <w:tcW w:w="1277" w:type="dxa"/>
          </w:tcPr>
          <w:p w14:paraId="416103CB" w14:textId="77777777" w:rsidR="00EE1BB2" w:rsidRPr="00EA6263" w:rsidRDefault="00EE1BB2" w:rsidP="00EE1BB2">
            <w:pPr>
              <w:rPr>
                <w:sz w:val="22"/>
                <w:szCs w:val="22"/>
              </w:rPr>
            </w:pPr>
          </w:p>
        </w:tc>
      </w:tr>
      <w:tr w:rsidR="000D39BD" w:rsidRPr="000657CE" w14:paraId="1D44AC10" w14:textId="77777777" w:rsidTr="000D39BD">
        <w:trPr>
          <w:trHeight w:val="360"/>
        </w:trPr>
        <w:tc>
          <w:tcPr>
            <w:tcW w:w="1062" w:type="dxa"/>
          </w:tcPr>
          <w:p w14:paraId="6D65AFD6" w14:textId="61EA992B" w:rsidR="000D39BD" w:rsidRDefault="000D39BD" w:rsidP="000D39BD">
            <w:pPr>
              <w:jc w:val="both"/>
              <w:rPr>
                <w:sz w:val="22"/>
                <w:szCs w:val="22"/>
              </w:rPr>
            </w:pPr>
            <w:r>
              <w:rPr>
                <w:sz w:val="22"/>
                <w:szCs w:val="22"/>
              </w:rPr>
              <w:t xml:space="preserve">          </w:t>
            </w:r>
            <w:r w:rsidR="00216925">
              <w:rPr>
                <w:sz w:val="22"/>
                <w:szCs w:val="22"/>
              </w:rPr>
              <w:t>1</w:t>
            </w:r>
            <w:r w:rsidR="00751B9B">
              <w:rPr>
                <w:sz w:val="22"/>
                <w:szCs w:val="22"/>
              </w:rPr>
              <w:t>1</w:t>
            </w:r>
            <w:r>
              <w:rPr>
                <w:sz w:val="22"/>
                <w:szCs w:val="22"/>
              </w:rPr>
              <w:t xml:space="preserve">. </w:t>
            </w:r>
          </w:p>
        </w:tc>
        <w:tc>
          <w:tcPr>
            <w:tcW w:w="5532" w:type="dxa"/>
          </w:tcPr>
          <w:p w14:paraId="7117A431" w14:textId="5E254590" w:rsidR="000D39BD" w:rsidRPr="00EA6263" w:rsidRDefault="000D39BD" w:rsidP="000D39BD">
            <w:pPr>
              <w:tabs>
                <w:tab w:val="left" w:pos="4065"/>
              </w:tabs>
              <w:rPr>
                <w:bCs/>
                <w:sz w:val="22"/>
                <w:szCs w:val="22"/>
              </w:rPr>
            </w:pPr>
            <w:r w:rsidRPr="00EA6263">
              <w:rPr>
                <w:bCs/>
                <w:sz w:val="22"/>
                <w:szCs w:val="22"/>
              </w:rPr>
              <w:t>Planning Working Group (PLWG)</w:t>
            </w:r>
          </w:p>
        </w:tc>
        <w:tc>
          <w:tcPr>
            <w:tcW w:w="2046" w:type="dxa"/>
          </w:tcPr>
          <w:p w14:paraId="3302EAF5" w14:textId="56EA800D" w:rsidR="000D39BD" w:rsidRPr="00EA6263" w:rsidRDefault="000D39BD" w:rsidP="000D39BD">
            <w:pPr>
              <w:rPr>
                <w:sz w:val="22"/>
                <w:szCs w:val="22"/>
              </w:rPr>
            </w:pPr>
            <w:r w:rsidRPr="00EA6263">
              <w:rPr>
                <w:sz w:val="22"/>
                <w:szCs w:val="22"/>
              </w:rPr>
              <w:t>Alex Miller</w:t>
            </w:r>
          </w:p>
        </w:tc>
        <w:tc>
          <w:tcPr>
            <w:tcW w:w="1277" w:type="dxa"/>
          </w:tcPr>
          <w:p w14:paraId="11FC75EC" w14:textId="01E1284E" w:rsidR="000D39BD" w:rsidRPr="00EA6263" w:rsidRDefault="000D39BD" w:rsidP="000D39BD">
            <w:pPr>
              <w:rPr>
                <w:sz w:val="22"/>
                <w:szCs w:val="22"/>
              </w:rPr>
            </w:pPr>
            <w:r w:rsidRPr="00EA6263">
              <w:rPr>
                <w:sz w:val="22"/>
                <w:szCs w:val="22"/>
              </w:rPr>
              <w:t xml:space="preserve">  1</w:t>
            </w:r>
            <w:r w:rsidR="00EA6263" w:rsidRPr="00EA6263">
              <w:rPr>
                <w:sz w:val="22"/>
                <w:szCs w:val="22"/>
              </w:rPr>
              <w:t>1</w:t>
            </w:r>
            <w:r w:rsidRPr="00EA6263">
              <w:rPr>
                <w:sz w:val="22"/>
                <w:szCs w:val="22"/>
              </w:rPr>
              <w:t>:</w:t>
            </w:r>
            <w:r w:rsidR="008C4C93">
              <w:rPr>
                <w:sz w:val="22"/>
                <w:szCs w:val="22"/>
              </w:rPr>
              <w:t>3</w:t>
            </w:r>
            <w:r w:rsidR="008C4C93" w:rsidRPr="00EA6263">
              <w:rPr>
                <w:sz w:val="22"/>
                <w:szCs w:val="22"/>
              </w:rPr>
              <w:t xml:space="preserve">5 </w:t>
            </w:r>
            <w:r w:rsidRPr="00EA6263">
              <w:rPr>
                <w:sz w:val="22"/>
                <w:szCs w:val="22"/>
              </w:rPr>
              <w:t>a.m.</w:t>
            </w:r>
          </w:p>
        </w:tc>
      </w:tr>
      <w:tr w:rsidR="000D39BD" w:rsidRPr="000657CE" w14:paraId="24F98904" w14:textId="77777777" w:rsidTr="000D39BD">
        <w:trPr>
          <w:trHeight w:val="360"/>
        </w:trPr>
        <w:tc>
          <w:tcPr>
            <w:tcW w:w="1062" w:type="dxa"/>
          </w:tcPr>
          <w:p w14:paraId="136FC6E6" w14:textId="77777777" w:rsidR="000D39BD" w:rsidRDefault="000D39BD" w:rsidP="000D39BD">
            <w:pPr>
              <w:jc w:val="both"/>
              <w:rPr>
                <w:sz w:val="22"/>
                <w:szCs w:val="22"/>
              </w:rPr>
            </w:pPr>
          </w:p>
        </w:tc>
        <w:tc>
          <w:tcPr>
            <w:tcW w:w="5532" w:type="dxa"/>
          </w:tcPr>
          <w:p w14:paraId="422E1330" w14:textId="74B5704D" w:rsidR="000D39BD" w:rsidRPr="00EA6263" w:rsidRDefault="000D39BD" w:rsidP="000D39BD">
            <w:pPr>
              <w:pStyle w:val="ListParagraph"/>
              <w:numPr>
                <w:ilvl w:val="0"/>
                <w:numId w:val="18"/>
              </w:numPr>
              <w:tabs>
                <w:tab w:val="left" w:pos="4065"/>
              </w:tabs>
              <w:rPr>
                <w:bCs/>
                <w:sz w:val="22"/>
                <w:szCs w:val="22"/>
              </w:rPr>
            </w:pPr>
            <w:r w:rsidRPr="00EA6263">
              <w:rPr>
                <w:bCs/>
                <w:sz w:val="22"/>
                <w:szCs w:val="22"/>
              </w:rPr>
              <w:t>NPRR1180, Inclusion of Forecasted Load in Planning Analyses (PLWG) (Possible Vote)</w:t>
            </w:r>
          </w:p>
        </w:tc>
        <w:tc>
          <w:tcPr>
            <w:tcW w:w="2046" w:type="dxa"/>
          </w:tcPr>
          <w:p w14:paraId="7CA2E3AA" w14:textId="77777777" w:rsidR="000D39BD" w:rsidRPr="00EA6263" w:rsidRDefault="000D39BD" w:rsidP="000D39BD">
            <w:pPr>
              <w:rPr>
                <w:sz w:val="22"/>
                <w:szCs w:val="22"/>
              </w:rPr>
            </w:pPr>
          </w:p>
        </w:tc>
        <w:tc>
          <w:tcPr>
            <w:tcW w:w="1277" w:type="dxa"/>
          </w:tcPr>
          <w:p w14:paraId="1004D8B0" w14:textId="77777777" w:rsidR="000D39BD" w:rsidRPr="00EA6263" w:rsidRDefault="000D39BD" w:rsidP="000D39BD">
            <w:pPr>
              <w:rPr>
                <w:sz w:val="22"/>
                <w:szCs w:val="22"/>
              </w:rPr>
            </w:pPr>
          </w:p>
        </w:tc>
      </w:tr>
      <w:tr w:rsidR="000D39BD" w:rsidRPr="000657CE" w14:paraId="0A8659B0" w14:textId="77777777" w:rsidTr="000D39BD">
        <w:trPr>
          <w:trHeight w:val="360"/>
        </w:trPr>
        <w:tc>
          <w:tcPr>
            <w:tcW w:w="1062" w:type="dxa"/>
          </w:tcPr>
          <w:p w14:paraId="7A078134" w14:textId="77777777" w:rsidR="000D39BD" w:rsidRDefault="000D39BD" w:rsidP="000D39BD">
            <w:pPr>
              <w:jc w:val="both"/>
              <w:rPr>
                <w:sz w:val="22"/>
                <w:szCs w:val="22"/>
              </w:rPr>
            </w:pPr>
          </w:p>
        </w:tc>
        <w:tc>
          <w:tcPr>
            <w:tcW w:w="5532" w:type="dxa"/>
          </w:tcPr>
          <w:p w14:paraId="0CF4A09B" w14:textId="53063918" w:rsidR="000D39BD" w:rsidRPr="00EA6263" w:rsidRDefault="000D39BD" w:rsidP="000D39BD">
            <w:pPr>
              <w:pStyle w:val="ListParagraph"/>
              <w:numPr>
                <w:ilvl w:val="0"/>
                <w:numId w:val="18"/>
              </w:numPr>
              <w:tabs>
                <w:tab w:val="left" w:pos="4065"/>
              </w:tabs>
              <w:rPr>
                <w:bCs/>
                <w:sz w:val="22"/>
                <w:szCs w:val="22"/>
              </w:rPr>
            </w:pPr>
            <w:r w:rsidRPr="00EA6263">
              <w:rPr>
                <w:bCs/>
                <w:sz w:val="22"/>
                <w:szCs w:val="22"/>
              </w:rPr>
              <w:t>PGRR107, Related to NPRR1180, Inclusion of Forecasted Load in Planning Analyses (PLWG) (Possible Vote)</w:t>
            </w:r>
          </w:p>
        </w:tc>
        <w:tc>
          <w:tcPr>
            <w:tcW w:w="2046" w:type="dxa"/>
          </w:tcPr>
          <w:p w14:paraId="1FC1FF67" w14:textId="77777777" w:rsidR="000D39BD" w:rsidRPr="00EA6263" w:rsidRDefault="000D39BD" w:rsidP="000D39BD">
            <w:pPr>
              <w:rPr>
                <w:sz w:val="22"/>
                <w:szCs w:val="22"/>
              </w:rPr>
            </w:pPr>
          </w:p>
        </w:tc>
        <w:tc>
          <w:tcPr>
            <w:tcW w:w="1277" w:type="dxa"/>
          </w:tcPr>
          <w:p w14:paraId="706FC285" w14:textId="77777777" w:rsidR="000D39BD" w:rsidRPr="00EA6263" w:rsidRDefault="000D39BD" w:rsidP="000D39BD">
            <w:pPr>
              <w:rPr>
                <w:sz w:val="22"/>
                <w:szCs w:val="22"/>
              </w:rPr>
            </w:pPr>
          </w:p>
        </w:tc>
      </w:tr>
      <w:tr w:rsidR="00114E22" w:rsidRPr="000657CE" w14:paraId="3B8964E2" w14:textId="77777777" w:rsidTr="008C4C93">
        <w:trPr>
          <w:trHeight w:val="810"/>
        </w:trPr>
        <w:tc>
          <w:tcPr>
            <w:tcW w:w="1062" w:type="dxa"/>
          </w:tcPr>
          <w:p w14:paraId="5B98D0D5" w14:textId="77777777" w:rsidR="00114E22" w:rsidRDefault="00114E22" w:rsidP="000D39BD">
            <w:pPr>
              <w:jc w:val="both"/>
              <w:rPr>
                <w:sz w:val="22"/>
                <w:szCs w:val="22"/>
              </w:rPr>
            </w:pPr>
          </w:p>
        </w:tc>
        <w:tc>
          <w:tcPr>
            <w:tcW w:w="5532" w:type="dxa"/>
          </w:tcPr>
          <w:p w14:paraId="109054EC" w14:textId="34B2A9AC" w:rsidR="00114E22" w:rsidRPr="00EA6263" w:rsidRDefault="00114E22" w:rsidP="000D39BD">
            <w:pPr>
              <w:pStyle w:val="ListParagraph"/>
              <w:numPr>
                <w:ilvl w:val="0"/>
                <w:numId w:val="18"/>
              </w:numPr>
              <w:tabs>
                <w:tab w:val="left" w:pos="4065"/>
              </w:tabs>
              <w:rPr>
                <w:bCs/>
                <w:sz w:val="22"/>
                <w:szCs w:val="22"/>
              </w:rPr>
            </w:pPr>
            <w:r w:rsidRPr="00114E22">
              <w:rPr>
                <w:bCs/>
                <w:sz w:val="22"/>
                <w:szCs w:val="22"/>
              </w:rPr>
              <w:t xml:space="preserve">PGRR109, Dynamic Model Review Process Improvement for Inverter-Based Resource (IBR) Modification (PLWG) (IBRWG) (Possible Vote)  </w:t>
            </w:r>
          </w:p>
        </w:tc>
        <w:tc>
          <w:tcPr>
            <w:tcW w:w="2046" w:type="dxa"/>
          </w:tcPr>
          <w:p w14:paraId="0C169789" w14:textId="77777777" w:rsidR="00114E22" w:rsidRPr="00EA6263" w:rsidRDefault="00114E22" w:rsidP="000D39BD">
            <w:pPr>
              <w:rPr>
                <w:sz w:val="22"/>
                <w:szCs w:val="22"/>
              </w:rPr>
            </w:pPr>
          </w:p>
        </w:tc>
        <w:tc>
          <w:tcPr>
            <w:tcW w:w="1277" w:type="dxa"/>
          </w:tcPr>
          <w:p w14:paraId="59C02647" w14:textId="77777777" w:rsidR="00114E22" w:rsidRPr="00EA6263" w:rsidRDefault="00114E22" w:rsidP="000D39BD">
            <w:pPr>
              <w:rPr>
                <w:sz w:val="22"/>
                <w:szCs w:val="22"/>
              </w:rPr>
            </w:pPr>
          </w:p>
        </w:tc>
      </w:tr>
      <w:tr w:rsidR="00230914" w:rsidRPr="000657CE" w14:paraId="3B9E24C8" w14:textId="77777777" w:rsidTr="00ED1285">
        <w:trPr>
          <w:trHeight w:val="315"/>
        </w:trPr>
        <w:tc>
          <w:tcPr>
            <w:tcW w:w="1062" w:type="dxa"/>
          </w:tcPr>
          <w:p w14:paraId="128C0897" w14:textId="0DB3EF24" w:rsidR="00230914" w:rsidRDefault="00816AAA" w:rsidP="00230914">
            <w:pPr>
              <w:jc w:val="both"/>
              <w:rPr>
                <w:sz w:val="22"/>
                <w:szCs w:val="22"/>
              </w:rPr>
            </w:pPr>
            <w:r>
              <w:rPr>
                <w:sz w:val="22"/>
                <w:szCs w:val="22"/>
              </w:rPr>
              <w:t xml:space="preserve">       </w:t>
            </w:r>
            <w:r w:rsidR="002C1947">
              <w:rPr>
                <w:sz w:val="22"/>
                <w:szCs w:val="22"/>
              </w:rPr>
              <w:t xml:space="preserve">  </w:t>
            </w:r>
            <w:r>
              <w:rPr>
                <w:sz w:val="22"/>
                <w:szCs w:val="22"/>
              </w:rPr>
              <w:t xml:space="preserve"> </w:t>
            </w:r>
            <w:r w:rsidR="00216925">
              <w:rPr>
                <w:sz w:val="22"/>
                <w:szCs w:val="22"/>
              </w:rPr>
              <w:t>1</w:t>
            </w:r>
            <w:r w:rsidR="00751B9B">
              <w:rPr>
                <w:sz w:val="22"/>
                <w:szCs w:val="22"/>
              </w:rPr>
              <w:t>2</w:t>
            </w:r>
            <w:r>
              <w:rPr>
                <w:sz w:val="22"/>
                <w:szCs w:val="22"/>
              </w:rPr>
              <w:t xml:space="preserve">.  </w:t>
            </w:r>
          </w:p>
        </w:tc>
        <w:tc>
          <w:tcPr>
            <w:tcW w:w="5532" w:type="dxa"/>
          </w:tcPr>
          <w:p w14:paraId="21325549" w14:textId="71CA6CE0" w:rsidR="00230914" w:rsidRPr="00EA6263" w:rsidRDefault="00685AF5" w:rsidP="00230914">
            <w:pPr>
              <w:tabs>
                <w:tab w:val="left" w:pos="4065"/>
              </w:tabs>
              <w:rPr>
                <w:bCs/>
                <w:sz w:val="22"/>
                <w:szCs w:val="22"/>
              </w:rPr>
            </w:pPr>
            <w:r w:rsidRPr="00EA6263">
              <w:rPr>
                <w:bCs/>
                <w:sz w:val="22"/>
                <w:szCs w:val="22"/>
              </w:rPr>
              <w:t>Dynamics Working Group (DWG)</w:t>
            </w:r>
          </w:p>
        </w:tc>
        <w:tc>
          <w:tcPr>
            <w:tcW w:w="2046" w:type="dxa"/>
          </w:tcPr>
          <w:p w14:paraId="22FE8F7D" w14:textId="316BF371" w:rsidR="00230914" w:rsidRPr="00EA6263" w:rsidRDefault="00685AF5" w:rsidP="00230914">
            <w:pPr>
              <w:rPr>
                <w:sz w:val="22"/>
                <w:szCs w:val="22"/>
              </w:rPr>
            </w:pPr>
            <w:r w:rsidRPr="00EA6263">
              <w:rPr>
                <w:sz w:val="22"/>
                <w:szCs w:val="22"/>
              </w:rPr>
              <w:t>Javier Martinez</w:t>
            </w:r>
          </w:p>
        </w:tc>
        <w:tc>
          <w:tcPr>
            <w:tcW w:w="1277" w:type="dxa"/>
          </w:tcPr>
          <w:p w14:paraId="1AD36A35" w14:textId="1D16073B" w:rsidR="00230914" w:rsidRPr="00EA6263" w:rsidRDefault="00823389" w:rsidP="00230914">
            <w:pPr>
              <w:rPr>
                <w:sz w:val="22"/>
                <w:szCs w:val="22"/>
              </w:rPr>
            </w:pPr>
            <w:r w:rsidRPr="00EA6263">
              <w:rPr>
                <w:sz w:val="22"/>
                <w:szCs w:val="22"/>
              </w:rPr>
              <w:t xml:space="preserve">  </w:t>
            </w:r>
            <w:r w:rsidR="00B034D2" w:rsidRPr="00EA6263">
              <w:rPr>
                <w:sz w:val="22"/>
                <w:szCs w:val="22"/>
              </w:rPr>
              <w:t>11:</w:t>
            </w:r>
            <w:r w:rsidR="008C4C93">
              <w:rPr>
                <w:sz w:val="22"/>
                <w:szCs w:val="22"/>
              </w:rPr>
              <w:t>5</w:t>
            </w:r>
            <w:r w:rsidR="008C4C93" w:rsidRPr="00EA6263">
              <w:rPr>
                <w:sz w:val="22"/>
                <w:szCs w:val="22"/>
              </w:rPr>
              <w:t xml:space="preserve">5 </w:t>
            </w:r>
            <w:r w:rsidRPr="00EA6263">
              <w:rPr>
                <w:sz w:val="22"/>
                <w:szCs w:val="22"/>
              </w:rPr>
              <w:t>a.m.</w:t>
            </w:r>
          </w:p>
        </w:tc>
      </w:tr>
      <w:tr w:rsidR="00230914" w:rsidRPr="00D562A1" w14:paraId="664C819F" w14:textId="77777777" w:rsidTr="00230914">
        <w:trPr>
          <w:trHeight w:val="612"/>
        </w:trPr>
        <w:tc>
          <w:tcPr>
            <w:tcW w:w="1062" w:type="dxa"/>
          </w:tcPr>
          <w:p w14:paraId="26EE588F" w14:textId="77777777" w:rsidR="00230914" w:rsidRDefault="00230914" w:rsidP="00230914">
            <w:pPr>
              <w:jc w:val="both"/>
              <w:rPr>
                <w:sz w:val="22"/>
                <w:szCs w:val="22"/>
              </w:rPr>
            </w:pPr>
          </w:p>
        </w:tc>
        <w:tc>
          <w:tcPr>
            <w:tcW w:w="5532" w:type="dxa"/>
          </w:tcPr>
          <w:p w14:paraId="20C83C7E" w14:textId="327683C1" w:rsidR="00230914" w:rsidRPr="00EA6263" w:rsidRDefault="00685AF5" w:rsidP="003768E1">
            <w:pPr>
              <w:pStyle w:val="ListParagraph"/>
              <w:numPr>
                <w:ilvl w:val="0"/>
                <w:numId w:val="15"/>
              </w:numPr>
              <w:tabs>
                <w:tab w:val="left" w:pos="4065"/>
              </w:tabs>
              <w:rPr>
                <w:bCs/>
                <w:sz w:val="22"/>
                <w:szCs w:val="22"/>
              </w:rPr>
            </w:pPr>
            <w:r w:rsidRPr="00EA6263">
              <w:rPr>
                <w:bCs/>
                <w:sz w:val="22"/>
                <w:szCs w:val="22"/>
              </w:rPr>
              <w:t xml:space="preserve">PGRR112, Dynamic Data Model and Full Interconnection Study (FIS) Deadline for Quarterly Stability </w:t>
            </w:r>
            <w:r w:rsidRPr="00751B9B">
              <w:rPr>
                <w:bCs/>
                <w:sz w:val="22"/>
                <w:szCs w:val="22"/>
              </w:rPr>
              <w:t>Assessment (PLWG) (DWG) (</w:t>
            </w:r>
            <w:r w:rsidRPr="00EA6263">
              <w:rPr>
                <w:bCs/>
                <w:sz w:val="22"/>
                <w:szCs w:val="22"/>
              </w:rPr>
              <w:t xml:space="preserve">Possible Vote) </w:t>
            </w:r>
          </w:p>
        </w:tc>
        <w:tc>
          <w:tcPr>
            <w:tcW w:w="2046" w:type="dxa"/>
          </w:tcPr>
          <w:p w14:paraId="3CC57FBF" w14:textId="77777777" w:rsidR="00230914" w:rsidRPr="00EA6263" w:rsidRDefault="00230914" w:rsidP="00230914">
            <w:pPr>
              <w:rPr>
                <w:sz w:val="22"/>
                <w:szCs w:val="22"/>
              </w:rPr>
            </w:pPr>
          </w:p>
        </w:tc>
        <w:tc>
          <w:tcPr>
            <w:tcW w:w="1277" w:type="dxa"/>
          </w:tcPr>
          <w:p w14:paraId="7FC29148" w14:textId="77777777" w:rsidR="00230914" w:rsidRPr="00EA6263" w:rsidRDefault="00230914" w:rsidP="00230914">
            <w:pPr>
              <w:rPr>
                <w:sz w:val="22"/>
                <w:szCs w:val="22"/>
              </w:rPr>
            </w:pPr>
          </w:p>
        </w:tc>
      </w:tr>
      <w:tr w:rsidR="00390D08" w:rsidRPr="0066501A" w14:paraId="7C44E732" w14:textId="77777777" w:rsidTr="00ED1285">
        <w:trPr>
          <w:trHeight w:val="288"/>
        </w:trPr>
        <w:tc>
          <w:tcPr>
            <w:tcW w:w="1062" w:type="dxa"/>
          </w:tcPr>
          <w:p w14:paraId="45C89FEA" w14:textId="0AB98930" w:rsidR="00390D08" w:rsidRDefault="00FE26A2" w:rsidP="00390D08">
            <w:pPr>
              <w:jc w:val="both"/>
              <w:rPr>
                <w:sz w:val="22"/>
                <w:szCs w:val="22"/>
              </w:rPr>
            </w:pPr>
            <w:r>
              <w:rPr>
                <w:sz w:val="22"/>
                <w:szCs w:val="22"/>
              </w:rPr>
              <w:t xml:space="preserve">         </w:t>
            </w:r>
            <w:r w:rsidR="00816AAA">
              <w:rPr>
                <w:sz w:val="22"/>
                <w:szCs w:val="22"/>
              </w:rPr>
              <w:t xml:space="preserve"> </w:t>
            </w:r>
            <w:r>
              <w:rPr>
                <w:sz w:val="22"/>
                <w:szCs w:val="22"/>
              </w:rPr>
              <w:t>1</w:t>
            </w:r>
            <w:r w:rsidR="00751B9B">
              <w:rPr>
                <w:sz w:val="22"/>
                <w:szCs w:val="22"/>
              </w:rPr>
              <w:t>3</w:t>
            </w:r>
            <w:r>
              <w:rPr>
                <w:sz w:val="22"/>
                <w:szCs w:val="22"/>
              </w:rPr>
              <w:t>.</w:t>
            </w:r>
          </w:p>
        </w:tc>
        <w:tc>
          <w:tcPr>
            <w:tcW w:w="5532" w:type="dxa"/>
          </w:tcPr>
          <w:p w14:paraId="3CABA754" w14:textId="36337AFC" w:rsidR="00390D08" w:rsidRPr="00EA6263" w:rsidRDefault="00390D08" w:rsidP="00390D08">
            <w:pPr>
              <w:rPr>
                <w:bCs/>
                <w:sz w:val="22"/>
                <w:szCs w:val="22"/>
              </w:rPr>
            </w:pPr>
            <w:r w:rsidRPr="00EA6263">
              <w:rPr>
                <w:sz w:val="22"/>
                <w:szCs w:val="22"/>
              </w:rPr>
              <w:t>Steady State Working Group (SSWG)</w:t>
            </w:r>
          </w:p>
        </w:tc>
        <w:tc>
          <w:tcPr>
            <w:tcW w:w="2046" w:type="dxa"/>
          </w:tcPr>
          <w:p w14:paraId="203F1AC2" w14:textId="44C836E3" w:rsidR="00390D08" w:rsidRPr="00EA6263" w:rsidRDefault="00FC3773" w:rsidP="00390D08">
            <w:pPr>
              <w:rPr>
                <w:sz w:val="22"/>
                <w:szCs w:val="22"/>
              </w:rPr>
            </w:pPr>
            <w:r w:rsidRPr="00EA6263">
              <w:rPr>
                <w:sz w:val="22"/>
                <w:szCs w:val="22"/>
              </w:rPr>
              <w:t xml:space="preserve">Josh </w:t>
            </w:r>
            <w:r w:rsidR="00390D08" w:rsidRPr="00EA6263">
              <w:rPr>
                <w:sz w:val="22"/>
                <w:szCs w:val="22"/>
              </w:rPr>
              <w:t xml:space="preserve">Wichers </w:t>
            </w:r>
          </w:p>
        </w:tc>
        <w:tc>
          <w:tcPr>
            <w:tcW w:w="1277" w:type="dxa"/>
          </w:tcPr>
          <w:p w14:paraId="2FF244C4" w14:textId="7120317B" w:rsidR="00390D08" w:rsidRPr="00EA6263" w:rsidRDefault="00FE26A2" w:rsidP="00390D08">
            <w:pPr>
              <w:rPr>
                <w:sz w:val="22"/>
                <w:szCs w:val="22"/>
              </w:rPr>
            </w:pPr>
            <w:r w:rsidRPr="00EA6263">
              <w:rPr>
                <w:sz w:val="22"/>
                <w:szCs w:val="22"/>
              </w:rPr>
              <w:t xml:space="preserve">  1</w:t>
            </w:r>
            <w:r w:rsidR="00EA6263" w:rsidRPr="00EA6263">
              <w:rPr>
                <w:sz w:val="22"/>
                <w:szCs w:val="22"/>
              </w:rPr>
              <w:t>2</w:t>
            </w:r>
            <w:r w:rsidRPr="00EA6263">
              <w:rPr>
                <w:sz w:val="22"/>
                <w:szCs w:val="22"/>
              </w:rPr>
              <w:t>:</w:t>
            </w:r>
            <w:r w:rsidR="008C4C93">
              <w:rPr>
                <w:sz w:val="22"/>
                <w:szCs w:val="22"/>
              </w:rPr>
              <w:t>1</w:t>
            </w:r>
            <w:r w:rsidR="00EA6263" w:rsidRPr="00EA6263">
              <w:rPr>
                <w:sz w:val="22"/>
                <w:szCs w:val="22"/>
              </w:rPr>
              <w:t>0</w:t>
            </w:r>
            <w:r w:rsidR="005C5FF2" w:rsidRPr="00EA6263">
              <w:rPr>
                <w:sz w:val="22"/>
                <w:szCs w:val="22"/>
              </w:rPr>
              <w:t xml:space="preserve"> </w:t>
            </w:r>
            <w:r w:rsidR="00EA6263" w:rsidRPr="00EA6263">
              <w:rPr>
                <w:sz w:val="22"/>
                <w:szCs w:val="22"/>
              </w:rPr>
              <w:t>p</w:t>
            </w:r>
            <w:r w:rsidRPr="00EA6263">
              <w:rPr>
                <w:sz w:val="22"/>
                <w:szCs w:val="22"/>
              </w:rPr>
              <w:t>.m.</w:t>
            </w:r>
          </w:p>
        </w:tc>
      </w:tr>
      <w:tr w:rsidR="00387CEB" w:rsidRPr="00F760D6" w14:paraId="2B76AF3A" w14:textId="77777777" w:rsidTr="00387CEB">
        <w:trPr>
          <w:trHeight w:val="369"/>
        </w:trPr>
        <w:tc>
          <w:tcPr>
            <w:tcW w:w="1062" w:type="dxa"/>
          </w:tcPr>
          <w:p w14:paraId="63B37C75" w14:textId="77777777" w:rsidR="00387CEB" w:rsidRDefault="00387CEB" w:rsidP="00EB5205">
            <w:pPr>
              <w:jc w:val="both"/>
              <w:rPr>
                <w:sz w:val="22"/>
                <w:szCs w:val="22"/>
              </w:rPr>
            </w:pPr>
          </w:p>
        </w:tc>
        <w:tc>
          <w:tcPr>
            <w:tcW w:w="5532" w:type="dxa"/>
          </w:tcPr>
          <w:p w14:paraId="77BA72D6" w14:textId="3AF3EF8D" w:rsidR="00387CEB" w:rsidRPr="00EA6263" w:rsidRDefault="00387CEB" w:rsidP="00171DD8">
            <w:pPr>
              <w:pStyle w:val="ListParagraph"/>
              <w:numPr>
                <w:ilvl w:val="0"/>
                <w:numId w:val="9"/>
              </w:numPr>
              <w:rPr>
                <w:bCs/>
                <w:sz w:val="22"/>
                <w:szCs w:val="22"/>
              </w:rPr>
            </w:pPr>
            <w:r>
              <w:rPr>
                <w:bCs/>
                <w:sz w:val="22"/>
                <w:szCs w:val="22"/>
              </w:rPr>
              <w:t xml:space="preserve">SSWG Leadership (Possible Vote) </w:t>
            </w:r>
          </w:p>
        </w:tc>
        <w:tc>
          <w:tcPr>
            <w:tcW w:w="2046" w:type="dxa"/>
          </w:tcPr>
          <w:p w14:paraId="46D46FE2" w14:textId="77777777" w:rsidR="00387CEB" w:rsidRPr="00EA6263" w:rsidRDefault="00387CEB" w:rsidP="00EB5205">
            <w:pPr>
              <w:rPr>
                <w:sz w:val="22"/>
                <w:szCs w:val="22"/>
              </w:rPr>
            </w:pPr>
          </w:p>
        </w:tc>
        <w:tc>
          <w:tcPr>
            <w:tcW w:w="1277" w:type="dxa"/>
          </w:tcPr>
          <w:p w14:paraId="5ED4F98E" w14:textId="77777777" w:rsidR="00387CEB" w:rsidRPr="00EA6263" w:rsidRDefault="00387CEB" w:rsidP="00EB5205">
            <w:pPr>
              <w:rPr>
                <w:sz w:val="22"/>
                <w:szCs w:val="22"/>
              </w:rPr>
            </w:pPr>
          </w:p>
        </w:tc>
      </w:tr>
      <w:tr w:rsidR="00387CEB" w:rsidRPr="00F760D6" w14:paraId="7CB2C9D5" w14:textId="77777777" w:rsidTr="00387CEB">
        <w:trPr>
          <w:trHeight w:val="369"/>
        </w:trPr>
        <w:tc>
          <w:tcPr>
            <w:tcW w:w="1062" w:type="dxa"/>
          </w:tcPr>
          <w:p w14:paraId="332CDCCD" w14:textId="77777777" w:rsidR="00387CEB" w:rsidRDefault="00387CEB" w:rsidP="00EB5205">
            <w:pPr>
              <w:jc w:val="both"/>
              <w:rPr>
                <w:sz w:val="22"/>
                <w:szCs w:val="22"/>
              </w:rPr>
            </w:pPr>
          </w:p>
        </w:tc>
        <w:tc>
          <w:tcPr>
            <w:tcW w:w="5532" w:type="dxa"/>
          </w:tcPr>
          <w:p w14:paraId="5B1F7ADD" w14:textId="2AAE0C6B" w:rsidR="00387CEB" w:rsidRDefault="00387CEB" w:rsidP="00387CEB">
            <w:pPr>
              <w:pStyle w:val="ListParagraph"/>
              <w:rPr>
                <w:bCs/>
                <w:sz w:val="22"/>
                <w:szCs w:val="22"/>
              </w:rPr>
            </w:pPr>
            <w:r>
              <w:rPr>
                <w:bCs/>
                <w:sz w:val="22"/>
                <w:szCs w:val="22"/>
              </w:rPr>
              <w:t xml:space="preserve">Vice Chair:  </w:t>
            </w:r>
            <w:r w:rsidRPr="00387CEB">
              <w:rPr>
                <w:bCs/>
                <w:sz w:val="22"/>
                <w:szCs w:val="22"/>
              </w:rPr>
              <w:t>William Robertson</w:t>
            </w:r>
            <w:r>
              <w:rPr>
                <w:bCs/>
                <w:sz w:val="22"/>
                <w:szCs w:val="22"/>
              </w:rPr>
              <w:t xml:space="preserve">, </w:t>
            </w:r>
            <w:r w:rsidRPr="00387CEB">
              <w:rPr>
                <w:bCs/>
                <w:sz w:val="22"/>
                <w:szCs w:val="22"/>
              </w:rPr>
              <w:t>CPS</w:t>
            </w:r>
            <w:r>
              <w:rPr>
                <w:bCs/>
                <w:sz w:val="22"/>
                <w:szCs w:val="22"/>
              </w:rPr>
              <w:t xml:space="preserve"> Energy</w:t>
            </w:r>
          </w:p>
        </w:tc>
        <w:tc>
          <w:tcPr>
            <w:tcW w:w="2046" w:type="dxa"/>
          </w:tcPr>
          <w:p w14:paraId="61B95AAE" w14:textId="77777777" w:rsidR="00387CEB" w:rsidRPr="00EA6263" w:rsidRDefault="00387CEB" w:rsidP="00EB5205">
            <w:pPr>
              <w:rPr>
                <w:sz w:val="22"/>
                <w:szCs w:val="22"/>
              </w:rPr>
            </w:pPr>
          </w:p>
        </w:tc>
        <w:tc>
          <w:tcPr>
            <w:tcW w:w="1277" w:type="dxa"/>
          </w:tcPr>
          <w:p w14:paraId="1ED8C2B8" w14:textId="77777777" w:rsidR="00387CEB" w:rsidRPr="00EA6263" w:rsidRDefault="00387CEB" w:rsidP="00EB5205">
            <w:pPr>
              <w:rPr>
                <w:sz w:val="22"/>
                <w:szCs w:val="22"/>
              </w:rPr>
            </w:pPr>
          </w:p>
        </w:tc>
      </w:tr>
      <w:tr w:rsidR="00390D08" w:rsidRPr="00F760D6" w14:paraId="701371B7" w14:textId="77777777" w:rsidTr="008C4C93">
        <w:trPr>
          <w:trHeight w:val="873"/>
        </w:trPr>
        <w:tc>
          <w:tcPr>
            <w:tcW w:w="1062" w:type="dxa"/>
          </w:tcPr>
          <w:p w14:paraId="7967D6A7" w14:textId="77777777" w:rsidR="00390D08" w:rsidRDefault="00390D08" w:rsidP="00EB5205">
            <w:pPr>
              <w:jc w:val="both"/>
              <w:rPr>
                <w:sz w:val="22"/>
                <w:szCs w:val="22"/>
              </w:rPr>
            </w:pPr>
          </w:p>
        </w:tc>
        <w:tc>
          <w:tcPr>
            <w:tcW w:w="5532" w:type="dxa"/>
          </w:tcPr>
          <w:p w14:paraId="1FA2ABB2" w14:textId="377189DF" w:rsidR="00671526" w:rsidRPr="00EA6263" w:rsidRDefault="00390D08" w:rsidP="00171DD8">
            <w:pPr>
              <w:pStyle w:val="ListParagraph"/>
              <w:numPr>
                <w:ilvl w:val="0"/>
                <w:numId w:val="9"/>
              </w:numPr>
              <w:rPr>
                <w:bCs/>
                <w:sz w:val="22"/>
                <w:szCs w:val="22"/>
              </w:rPr>
            </w:pPr>
            <w:r w:rsidRPr="00EA6263">
              <w:rPr>
                <w:bCs/>
                <w:sz w:val="22"/>
                <w:szCs w:val="22"/>
              </w:rPr>
              <w:t xml:space="preserve">PGRR106, Clarify Projects Included in Transmission Project Information and Tracking (TPIT) Report (SSWG) (Possible Vote) </w:t>
            </w:r>
          </w:p>
        </w:tc>
        <w:tc>
          <w:tcPr>
            <w:tcW w:w="2046" w:type="dxa"/>
          </w:tcPr>
          <w:p w14:paraId="3EA19C36" w14:textId="77777777" w:rsidR="00390D08" w:rsidRPr="00EA6263" w:rsidRDefault="00390D08" w:rsidP="00EB5205">
            <w:pPr>
              <w:rPr>
                <w:sz w:val="22"/>
                <w:szCs w:val="22"/>
              </w:rPr>
            </w:pPr>
          </w:p>
        </w:tc>
        <w:tc>
          <w:tcPr>
            <w:tcW w:w="1277" w:type="dxa"/>
          </w:tcPr>
          <w:p w14:paraId="58F2A792" w14:textId="77777777" w:rsidR="00390D08" w:rsidRPr="00EA6263" w:rsidRDefault="00390D08" w:rsidP="00EB5205">
            <w:pPr>
              <w:rPr>
                <w:sz w:val="22"/>
                <w:szCs w:val="22"/>
              </w:rPr>
            </w:pPr>
          </w:p>
        </w:tc>
      </w:tr>
      <w:tr w:rsidR="00B51710" w:rsidRPr="00F760D6" w14:paraId="50AE16FA" w14:textId="77777777" w:rsidTr="00ED1285">
        <w:trPr>
          <w:trHeight w:val="288"/>
        </w:trPr>
        <w:tc>
          <w:tcPr>
            <w:tcW w:w="1062" w:type="dxa"/>
          </w:tcPr>
          <w:p w14:paraId="306F1804" w14:textId="05690146" w:rsidR="00B51710" w:rsidRDefault="00B51710" w:rsidP="00B51710">
            <w:pPr>
              <w:jc w:val="both"/>
              <w:rPr>
                <w:sz w:val="22"/>
                <w:szCs w:val="22"/>
              </w:rPr>
            </w:pPr>
            <w:r>
              <w:rPr>
                <w:sz w:val="22"/>
                <w:szCs w:val="22"/>
              </w:rPr>
              <w:t xml:space="preserve">         </w:t>
            </w:r>
            <w:r w:rsidR="00816AAA">
              <w:rPr>
                <w:sz w:val="22"/>
                <w:szCs w:val="22"/>
              </w:rPr>
              <w:t xml:space="preserve"> </w:t>
            </w:r>
            <w:r>
              <w:rPr>
                <w:sz w:val="22"/>
                <w:szCs w:val="22"/>
              </w:rPr>
              <w:t>1</w:t>
            </w:r>
            <w:r w:rsidR="00751B9B">
              <w:rPr>
                <w:sz w:val="22"/>
                <w:szCs w:val="22"/>
              </w:rPr>
              <w:t>4</w:t>
            </w:r>
            <w:r w:rsidR="00ED1285">
              <w:rPr>
                <w:sz w:val="22"/>
                <w:szCs w:val="22"/>
              </w:rPr>
              <w:t>.</w:t>
            </w:r>
            <w:r>
              <w:rPr>
                <w:sz w:val="22"/>
                <w:szCs w:val="22"/>
              </w:rPr>
              <w:t xml:space="preserve">  </w:t>
            </w:r>
          </w:p>
        </w:tc>
        <w:tc>
          <w:tcPr>
            <w:tcW w:w="5532" w:type="dxa"/>
          </w:tcPr>
          <w:p w14:paraId="30F92380" w14:textId="1E6EA2E8" w:rsidR="00B51710" w:rsidRPr="00EA6263" w:rsidRDefault="00B51710" w:rsidP="00B51710">
            <w:pPr>
              <w:rPr>
                <w:bCs/>
                <w:sz w:val="22"/>
                <w:szCs w:val="22"/>
              </w:rPr>
            </w:pPr>
            <w:r w:rsidRPr="00EA6263">
              <w:rPr>
                <w:b/>
                <w:bCs/>
                <w:sz w:val="22"/>
                <w:szCs w:val="22"/>
              </w:rPr>
              <w:t>Combo ballot (Vote)</w:t>
            </w:r>
          </w:p>
        </w:tc>
        <w:tc>
          <w:tcPr>
            <w:tcW w:w="2046" w:type="dxa"/>
          </w:tcPr>
          <w:p w14:paraId="60D3BB5E" w14:textId="6128D38F" w:rsidR="00B51710" w:rsidRPr="00DD7B02" w:rsidRDefault="00914C19" w:rsidP="00B51710">
            <w:pPr>
              <w:rPr>
                <w:sz w:val="22"/>
                <w:szCs w:val="22"/>
              </w:rPr>
            </w:pPr>
            <w:r w:rsidRPr="00DD7B02">
              <w:rPr>
                <w:sz w:val="22"/>
                <w:szCs w:val="22"/>
              </w:rPr>
              <w:t>Chase Smith</w:t>
            </w:r>
          </w:p>
        </w:tc>
        <w:tc>
          <w:tcPr>
            <w:tcW w:w="1277" w:type="dxa"/>
          </w:tcPr>
          <w:p w14:paraId="35C7E522" w14:textId="7B172DB9" w:rsidR="00B51710" w:rsidRPr="00DD7B02" w:rsidRDefault="00B51710" w:rsidP="00B51710">
            <w:pPr>
              <w:rPr>
                <w:sz w:val="22"/>
                <w:szCs w:val="22"/>
              </w:rPr>
            </w:pPr>
            <w:r w:rsidRPr="00DD7B02">
              <w:rPr>
                <w:sz w:val="22"/>
                <w:szCs w:val="22"/>
              </w:rPr>
              <w:t xml:space="preserve">  1</w:t>
            </w:r>
            <w:r w:rsidR="000657CE" w:rsidRPr="00DD7B02">
              <w:rPr>
                <w:sz w:val="22"/>
                <w:szCs w:val="22"/>
              </w:rPr>
              <w:t>2</w:t>
            </w:r>
            <w:r w:rsidRPr="00DD7B02">
              <w:rPr>
                <w:sz w:val="22"/>
                <w:szCs w:val="22"/>
              </w:rPr>
              <w:t>:</w:t>
            </w:r>
            <w:r w:rsidR="008C4C93">
              <w:rPr>
                <w:sz w:val="22"/>
                <w:szCs w:val="22"/>
              </w:rPr>
              <w:t>2</w:t>
            </w:r>
            <w:r w:rsidR="00171DD8" w:rsidRPr="00DD7B02">
              <w:rPr>
                <w:sz w:val="22"/>
                <w:szCs w:val="22"/>
              </w:rPr>
              <w:t>5</w:t>
            </w:r>
            <w:r w:rsidRPr="00DD7B02">
              <w:rPr>
                <w:sz w:val="22"/>
                <w:szCs w:val="22"/>
              </w:rPr>
              <w:t xml:space="preserve"> </w:t>
            </w:r>
            <w:r w:rsidR="000657CE" w:rsidRPr="00DD7B02">
              <w:rPr>
                <w:sz w:val="22"/>
                <w:szCs w:val="22"/>
              </w:rPr>
              <w:t>p</w:t>
            </w:r>
            <w:r w:rsidRPr="00DD7B02">
              <w:rPr>
                <w:sz w:val="22"/>
                <w:szCs w:val="22"/>
              </w:rPr>
              <w:t xml:space="preserve">.m. </w:t>
            </w:r>
          </w:p>
        </w:tc>
      </w:tr>
      <w:tr w:rsidR="00816AAA" w:rsidRPr="00F760D6" w14:paraId="47FA636D" w14:textId="77777777" w:rsidTr="00816AAA">
        <w:trPr>
          <w:trHeight w:val="540"/>
        </w:trPr>
        <w:tc>
          <w:tcPr>
            <w:tcW w:w="1062" w:type="dxa"/>
          </w:tcPr>
          <w:p w14:paraId="3D78A329" w14:textId="68666964" w:rsidR="00816AAA" w:rsidRPr="00FE26A2" w:rsidRDefault="00816AAA" w:rsidP="006F3EEA">
            <w:pPr>
              <w:jc w:val="both"/>
              <w:rPr>
                <w:sz w:val="22"/>
                <w:szCs w:val="22"/>
              </w:rPr>
            </w:pPr>
            <w:r>
              <w:rPr>
                <w:sz w:val="22"/>
                <w:szCs w:val="22"/>
              </w:rPr>
              <w:t xml:space="preserve">          1</w:t>
            </w:r>
            <w:r w:rsidR="00751B9B">
              <w:rPr>
                <w:sz w:val="22"/>
                <w:szCs w:val="22"/>
              </w:rPr>
              <w:t>5</w:t>
            </w:r>
            <w:r>
              <w:rPr>
                <w:sz w:val="22"/>
                <w:szCs w:val="22"/>
              </w:rPr>
              <w:t>.</w:t>
            </w:r>
          </w:p>
        </w:tc>
        <w:tc>
          <w:tcPr>
            <w:tcW w:w="5532" w:type="dxa"/>
          </w:tcPr>
          <w:p w14:paraId="581839DA" w14:textId="36FCF7E3" w:rsidR="00816AAA" w:rsidRPr="00EA6263" w:rsidRDefault="00816AAA" w:rsidP="006F3EEA">
            <w:pPr>
              <w:rPr>
                <w:sz w:val="22"/>
                <w:szCs w:val="22"/>
              </w:rPr>
            </w:pPr>
            <w:r w:rsidRPr="00EA6263">
              <w:rPr>
                <w:sz w:val="22"/>
                <w:szCs w:val="22"/>
              </w:rPr>
              <w:t>Performance Disturbance Compliance Working Group (PDCWG)</w:t>
            </w:r>
            <w:r w:rsidR="006C2707">
              <w:rPr>
                <w:sz w:val="22"/>
                <w:szCs w:val="22"/>
              </w:rPr>
              <w:t xml:space="preserve"> </w:t>
            </w:r>
          </w:p>
        </w:tc>
        <w:tc>
          <w:tcPr>
            <w:tcW w:w="2046" w:type="dxa"/>
          </w:tcPr>
          <w:p w14:paraId="347057DB" w14:textId="4556E5A7" w:rsidR="00816AAA" w:rsidRPr="00DD7B02" w:rsidRDefault="00816AAA" w:rsidP="006F3EEA">
            <w:pPr>
              <w:rPr>
                <w:sz w:val="22"/>
                <w:szCs w:val="22"/>
              </w:rPr>
            </w:pPr>
            <w:r w:rsidRPr="00DD7B02">
              <w:rPr>
                <w:sz w:val="22"/>
                <w:szCs w:val="22"/>
              </w:rPr>
              <w:t>Jimmy Jackson</w:t>
            </w:r>
          </w:p>
        </w:tc>
        <w:tc>
          <w:tcPr>
            <w:tcW w:w="1277" w:type="dxa"/>
          </w:tcPr>
          <w:p w14:paraId="54E74978" w14:textId="4341FDBB" w:rsidR="00816AAA" w:rsidRPr="00DD7B02" w:rsidRDefault="0031121A" w:rsidP="006F3EEA">
            <w:pPr>
              <w:rPr>
                <w:sz w:val="22"/>
                <w:szCs w:val="22"/>
              </w:rPr>
            </w:pPr>
            <w:r w:rsidRPr="00DD7B02">
              <w:rPr>
                <w:sz w:val="22"/>
                <w:szCs w:val="22"/>
              </w:rPr>
              <w:t xml:space="preserve">  12:</w:t>
            </w:r>
            <w:r w:rsidR="008C4C93">
              <w:rPr>
                <w:sz w:val="22"/>
                <w:szCs w:val="22"/>
              </w:rPr>
              <w:t>3</w:t>
            </w:r>
            <w:r w:rsidR="00EA6263" w:rsidRPr="00DD7B02">
              <w:rPr>
                <w:sz w:val="22"/>
                <w:szCs w:val="22"/>
              </w:rPr>
              <w:t>0</w:t>
            </w:r>
            <w:r w:rsidRPr="00DD7B02">
              <w:rPr>
                <w:sz w:val="22"/>
                <w:szCs w:val="22"/>
              </w:rPr>
              <w:t xml:space="preserve"> p.m.</w:t>
            </w:r>
          </w:p>
        </w:tc>
      </w:tr>
      <w:tr w:rsidR="006F3EEA" w:rsidRPr="0031121A" w14:paraId="79DE3835" w14:textId="77777777" w:rsidTr="00ED1285">
        <w:trPr>
          <w:trHeight w:val="297"/>
        </w:trPr>
        <w:tc>
          <w:tcPr>
            <w:tcW w:w="1062" w:type="dxa"/>
          </w:tcPr>
          <w:p w14:paraId="4309BB37" w14:textId="0300B9DB" w:rsidR="006F3EEA" w:rsidRPr="00FE26A2" w:rsidRDefault="006F3EEA" w:rsidP="006F3EEA">
            <w:pPr>
              <w:jc w:val="both"/>
              <w:rPr>
                <w:sz w:val="22"/>
                <w:szCs w:val="22"/>
              </w:rPr>
            </w:pPr>
            <w:r w:rsidRPr="00FE26A2">
              <w:rPr>
                <w:sz w:val="22"/>
                <w:szCs w:val="22"/>
              </w:rPr>
              <w:t xml:space="preserve">         </w:t>
            </w:r>
            <w:r w:rsidR="00816AAA">
              <w:rPr>
                <w:sz w:val="22"/>
                <w:szCs w:val="22"/>
              </w:rPr>
              <w:t xml:space="preserve"> </w:t>
            </w:r>
            <w:r w:rsidR="005338FC">
              <w:rPr>
                <w:sz w:val="22"/>
                <w:szCs w:val="22"/>
              </w:rPr>
              <w:t>1</w:t>
            </w:r>
            <w:r w:rsidR="00751B9B">
              <w:rPr>
                <w:sz w:val="22"/>
                <w:szCs w:val="22"/>
              </w:rPr>
              <w:t>6</w:t>
            </w:r>
            <w:r w:rsidRPr="00FE26A2">
              <w:rPr>
                <w:sz w:val="22"/>
                <w:szCs w:val="22"/>
              </w:rPr>
              <w:t>.</w:t>
            </w:r>
          </w:p>
        </w:tc>
        <w:tc>
          <w:tcPr>
            <w:tcW w:w="5532" w:type="dxa"/>
          </w:tcPr>
          <w:p w14:paraId="675FFEE0" w14:textId="713EC3D8" w:rsidR="006F3EEA" w:rsidRPr="00EA6263" w:rsidRDefault="006F3EEA" w:rsidP="006F3EEA">
            <w:pPr>
              <w:rPr>
                <w:sz w:val="22"/>
                <w:szCs w:val="22"/>
              </w:rPr>
            </w:pPr>
            <w:r w:rsidRPr="00EA6263">
              <w:rPr>
                <w:sz w:val="22"/>
                <w:szCs w:val="22"/>
              </w:rPr>
              <w:t>Other Business</w:t>
            </w:r>
          </w:p>
        </w:tc>
        <w:tc>
          <w:tcPr>
            <w:tcW w:w="2046" w:type="dxa"/>
          </w:tcPr>
          <w:p w14:paraId="68C1C5AB" w14:textId="0FD77845" w:rsidR="006F3EEA" w:rsidRPr="00DD7B02" w:rsidRDefault="00914C19" w:rsidP="006F3EEA">
            <w:pPr>
              <w:rPr>
                <w:sz w:val="22"/>
                <w:szCs w:val="22"/>
              </w:rPr>
            </w:pPr>
            <w:r w:rsidRPr="00DD7B02">
              <w:rPr>
                <w:sz w:val="22"/>
                <w:szCs w:val="22"/>
              </w:rPr>
              <w:t>Chase Smith</w:t>
            </w:r>
          </w:p>
        </w:tc>
        <w:tc>
          <w:tcPr>
            <w:tcW w:w="1277" w:type="dxa"/>
          </w:tcPr>
          <w:p w14:paraId="6CC91958" w14:textId="55AFBB96" w:rsidR="006F3EEA" w:rsidRPr="00DD7B02" w:rsidRDefault="005338FC" w:rsidP="006F3EEA">
            <w:pPr>
              <w:rPr>
                <w:sz w:val="22"/>
                <w:szCs w:val="22"/>
              </w:rPr>
            </w:pPr>
            <w:r w:rsidRPr="00DD7B02">
              <w:rPr>
                <w:sz w:val="22"/>
                <w:szCs w:val="22"/>
              </w:rPr>
              <w:t xml:space="preserve">  1</w:t>
            </w:r>
            <w:r w:rsidR="0031121A" w:rsidRPr="00DD7B02">
              <w:rPr>
                <w:sz w:val="22"/>
                <w:szCs w:val="22"/>
              </w:rPr>
              <w:t>2</w:t>
            </w:r>
            <w:r w:rsidRPr="00DD7B02">
              <w:rPr>
                <w:sz w:val="22"/>
                <w:szCs w:val="22"/>
              </w:rPr>
              <w:t>:</w:t>
            </w:r>
            <w:r w:rsidR="008C4C93">
              <w:rPr>
                <w:sz w:val="22"/>
                <w:szCs w:val="22"/>
              </w:rPr>
              <w:t>4</w:t>
            </w:r>
            <w:r w:rsidR="0031121A" w:rsidRPr="00DD7B02">
              <w:rPr>
                <w:sz w:val="22"/>
                <w:szCs w:val="22"/>
              </w:rPr>
              <w:t>0</w:t>
            </w:r>
            <w:r w:rsidR="007B2F2E" w:rsidRPr="00DD7B02">
              <w:rPr>
                <w:sz w:val="22"/>
                <w:szCs w:val="22"/>
              </w:rPr>
              <w:t xml:space="preserve"> </w:t>
            </w:r>
            <w:r w:rsidR="0031121A" w:rsidRPr="00DD7B02">
              <w:rPr>
                <w:sz w:val="22"/>
                <w:szCs w:val="22"/>
              </w:rPr>
              <w:t>p</w:t>
            </w:r>
            <w:r w:rsidR="006F3EEA" w:rsidRPr="00DD7B02">
              <w:rPr>
                <w:sz w:val="22"/>
                <w:szCs w:val="22"/>
              </w:rPr>
              <w:t xml:space="preserve">.m. </w:t>
            </w:r>
          </w:p>
        </w:tc>
      </w:tr>
      <w:tr w:rsidR="008352BC" w:rsidRPr="00F760D6" w14:paraId="3A7A489D" w14:textId="77777777" w:rsidTr="00ED1285">
        <w:trPr>
          <w:trHeight w:val="297"/>
        </w:trPr>
        <w:tc>
          <w:tcPr>
            <w:tcW w:w="1062" w:type="dxa"/>
          </w:tcPr>
          <w:p w14:paraId="500DE8DF" w14:textId="77777777" w:rsidR="008352BC" w:rsidRPr="00FE26A2" w:rsidRDefault="008352BC" w:rsidP="006F3EEA">
            <w:pPr>
              <w:jc w:val="both"/>
              <w:rPr>
                <w:sz w:val="22"/>
                <w:szCs w:val="22"/>
              </w:rPr>
            </w:pPr>
          </w:p>
        </w:tc>
        <w:tc>
          <w:tcPr>
            <w:tcW w:w="5532" w:type="dxa"/>
          </w:tcPr>
          <w:p w14:paraId="40AB8BA7" w14:textId="494B97C7" w:rsidR="008352BC" w:rsidRPr="00EA6263" w:rsidRDefault="008352BC" w:rsidP="003768E1">
            <w:pPr>
              <w:pStyle w:val="ListParagraph"/>
              <w:numPr>
                <w:ilvl w:val="0"/>
                <w:numId w:val="6"/>
              </w:numPr>
              <w:rPr>
                <w:sz w:val="22"/>
                <w:szCs w:val="22"/>
              </w:rPr>
            </w:pPr>
            <w:bookmarkStart w:id="13" w:name="_Hlk146551805"/>
            <w:r w:rsidRPr="00EA6263">
              <w:rPr>
                <w:sz w:val="22"/>
                <w:szCs w:val="22"/>
              </w:rPr>
              <w:t>2024 ERCOT Membership/Segment Representative Elections</w:t>
            </w:r>
            <w:bookmarkEnd w:id="13"/>
          </w:p>
        </w:tc>
        <w:tc>
          <w:tcPr>
            <w:tcW w:w="2046" w:type="dxa"/>
          </w:tcPr>
          <w:p w14:paraId="10195AF1" w14:textId="1E3AF588" w:rsidR="008352BC" w:rsidRPr="00DD7B02" w:rsidRDefault="008352BC" w:rsidP="006F3EEA">
            <w:pPr>
              <w:rPr>
                <w:sz w:val="22"/>
                <w:szCs w:val="22"/>
              </w:rPr>
            </w:pPr>
            <w:r w:rsidRPr="00DD7B02">
              <w:rPr>
                <w:sz w:val="22"/>
                <w:szCs w:val="22"/>
              </w:rPr>
              <w:t>Suzy Clifton</w:t>
            </w:r>
          </w:p>
        </w:tc>
        <w:tc>
          <w:tcPr>
            <w:tcW w:w="1277" w:type="dxa"/>
          </w:tcPr>
          <w:p w14:paraId="37C277CA" w14:textId="77777777" w:rsidR="008352BC" w:rsidRPr="00DD7B02" w:rsidRDefault="008352BC" w:rsidP="006F3EEA">
            <w:pPr>
              <w:rPr>
                <w:sz w:val="22"/>
                <w:szCs w:val="22"/>
              </w:rPr>
            </w:pPr>
          </w:p>
        </w:tc>
      </w:tr>
      <w:tr w:rsidR="006F3EEA" w:rsidRPr="00F760D6" w14:paraId="65DF99DB" w14:textId="77777777" w:rsidTr="00ED1285">
        <w:trPr>
          <w:trHeight w:val="297"/>
        </w:trPr>
        <w:tc>
          <w:tcPr>
            <w:tcW w:w="1062" w:type="dxa"/>
          </w:tcPr>
          <w:p w14:paraId="5D83A996" w14:textId="77777777" w:rsidR="006F3EEA" w:rsidRPr="00FE26A2" w:rsidRDefault="006F3EEA" w:rsidP="006F3EEA">
            <w:pPr>
              <w:jc w:val="both"/>
              <w:rPr>
                <w:sz w:val="22"/>
                <w:szCs w:val="22"/>
              </w:rPr>
            </w:pPr>
          </w:p>
        </w:tc>
        <w:tc>
          <w:tcPr>
            <w:tcW w:w="5532" w:type="dxa"/>
          </w:tcPr>
          <w:p w14:paraId="1F0DC206" w14:textId="54CFD8F6" w:rsidR="006F3EEA" w:rsidRPr="00EA6263" w:rsidRDefault="006F3EEA" w:rsidP="003768E1">
            <w:pPr>
              <w:pStyle w:val="ListParagraph"/>
              <w:numPr>
                <w:ilvl w:val="0"/>
                <w:numId w:val="6"/>
              </w:numPr>
              <w:rPr>
                <w:sz w:val="22"/>
                <w:szCs w:val="22"/>
              </w:rPr>
            </w:pPr>
            <w:r w:rsidRPr="00EA6263">
              <w:rPr>
                <w:sz w:val="22"/>
                <w:szCs w:val="22"/>
              </w:rPr>
              <w:t>Review Open Action Items List</w:t>
            </w:r>
            <w:r w:rsidR="00D61E37">
              <w:rPr>
                <w:sz w:val="22"/>
                <w:szCs w:val="22"/>
              </w:rPr>
              <w:t xml:space="preserve"> </w:t>
            </w:r>
          </w:p>
        </w:tc>
        <w:tc>
          <w:tcPr>
            <w:tcW w:w="2046" w:type="dxa"/>
          </w:tcPr>
          <w:p w14:paraId="6DD9348C" w14:textId="77777777" w:rsidR="006F3EEA" w:rsidRPr="00EA6263" w:rsidRDefault="006F3EEA" w:rsidP="006F3EEA">
            <w:pPr>
              <w:rPr>
                <w:sz w:val="22"/>
                <w:szCs w:val="22"/>
              </w:rPr>
            </w:pPr>
          </w:p>
        </w:tc>
        <w:tc>
          <w:tcPr>
            <w:tcW w:w="1277" w:type="dxa"/>
          </w:tcPr>
          <w:p w14:paraId="40C1CCEE" w14:textId="77777777" w:rsidR="006F3EEA" w:rsidRPr="008310FD" w:rsidRDefault="006F3EEA" w:rsidP="006F3EEA">
            <w:pPr>
              <w:rPr>
                <w:sz w:val="22"/>
                <w:szCs w:val="22"/>
                <w:highlight w:val="lightGray"/>
              </w:rPr>
            </w:pPr>
          </w:p>
        </w:tc>
      </w:tr>
      <w:tr w:rsidR="006F3EEA" w:rsidRPr="00F760D6" w14:paraId="50D391A4" w14:textId="77777777" w:rsidTr="00ED1285">
        <w:trPr>
          <w:trHeight w:val="297"/>
        </w:trPr>
        <w:tc>
          <w:tcPr>
            <w:tcW w:w="1062" w:type="dxa"/>
          </w:tcPr>
          <w:p w14:paraId="60B6528C" w14:textId="77777777" w:rsidR="006F3EEA" w:rsidRPr="00FE26A2" w:rsidRDefault="006F3EEA" w:rsidP="006F3EEA">
            <w:pPr>
              <w:jc w:val="both"/>
              <w:rPr>
                <w:sz w:val="22"/>
                <w:szCs w:val="22"/>
              </w:rPr>
            </w:pPr>
          </w:p>
        </w:tc>
        <w:tc>
          <w:tcPr>
            <w:tcW w:w="5532" w:type="dxa"/>
          </w:tcPr>
          <w:p w14:paraId="4D89BAF2" w14:textId="07D90024" w:rsidR="006F3EEA" w:rsidRPr="00EA6263" w:rsidRDefault="006F3EEA" w:rsidP="003768E1">
            <w:pPr>
              <w:pStyle w:val="ListParagraph"/>
              <w:numPr>
                <w:ilvl w:val="0"/>
                <w:numId w:val="6"/>
              </w:numPr>
              <w:rPr>
                <w:sz w:val="22"/>
                <w:szCs w:val="22"/>
              </w:rPr>
            </w:pPr>
            <w:r w:rsidRPr="00EA6263">
              <w:rPr>
                <w:sz w:val="22"/>
                <w:szCs w:val="22"/>
              </w:rPr>
              <w:t>No Report</w:t>
            </w:r>
          </w:p>
        </w:tc>
        <w:tc>
          <w:tcPr>
            <w:tcW w:w="2046" w:type="dxa"/>
          </w:tcPr>
          <w:p w14:paraId="37D5C795" w14:textId="77777777" w:rsidR="006F3EEA" w:rsidRPr="00EA6263" w:rsidRDefault="006F3EEA" w:rsidP="006F3EEA">
            <w:pPr>
              <w:rPr>
                <w:sz w:val="22"/>
                <w:szCs w:val="22"/>
              </w:rPr>
            </w:pPr>
          </w:p>
        </w:tc>
        <w:tc>
          <w:tcPr>
            <w:tcW w:w="1277" w:type="dxa"/>
          </w:tcPr>
          <w:p w14:paraId="1F5667A9" w14:textId="77777777" w:rsidR="006F3EEA" w:rsidRPr="008310FD" w:rsidRDefault="006F3EEA" w:rsidP="006F3EEA">
            <w:pPr>
              <w:rPr>
                <w:sz w:val="22"/>
                <w:szCs w:val="22"/>
                <w:highlight w:val="lightGray"/>
              </w:rPr>
            </w:pPr>
          </w:p>
        </w:tc>
      </w:tr>
      <w:tr w:rsidR="007754D5" w:rsidRPr="00F760D6" w14:paraId="0B3FA42F" w14:textId="77777777" w:rsidTr="00ED1285">
        <w:trPr>
          <w:trHeight w:val="297"/>
        </w:trPr>
        <w:tc>
          <w:tcPr>
            <w:tcW w:w="1062" w:type="dxa"/>
          </w:tcPr>
          <w:p w14:paraId="5A15F453" w14:textId="77777777" w:rsidR="007754D5" w:rsidRPr="00FE26A2" w:rsidRDefault="007754D5" w:rsidP="006F3EEA">
            <w:pPr>
              <w:jc w:val="both"/>
              <w:rPr>
                <w:sz w:val="22"/>
                <w:szCs w:val="22"/>
              </w:rPr>
            </w:pPr>
          </w:p>
        </w:tc>
        <w:tc>
          <w:tcPr>
            <w:tcW w:w="5532" w:type="dxa"/>
          </w:tcPr>
          <w:p w14:paraId="174AE90D" w14:textId="466A06FB" w:rsidR="007754D5" w:rsidRPr="00EA6263" w:rsidRDefault="00EA6263" w:rsidP="003768E1">
            <w:pPr>
              <w:pStyle w:val="ListParagraph"/>
              <w:numPr>
                <w:ilvl w:val="0"/>
                <w:numId w:val="8"/>
              </w:numPr>
              <w:rPr>
                <w:sz w:val="22"/>
                <w:szCs w:val="22"/>
              </w:rPr>
            </w:pPr>
            <w:r w:rsidRPr="00EA6263">
              <w:rPr>
                <w:sz w:val="22"/>
                <w:szCs w:val="22"/>
              </w:rPr>
              <w:t>Black Start Working Group (BSWG)</w:t>
            </w:r>
          </w:p>
        </w:tc>
        <w:tc>
          <w:tcPr>
            <w:tcW w:w="2046" w:type="dxa"/>
          </w:tcPr>
          <w:p w14:paraId="2FDB437B" w14:textId="77777777" w:rsidR="007754D5" w:rsidRPr="00EA6263" w:rsidRDefault="007754D5" w:rsidP="006F3EEA">
            <w:pPr>
              <w:rPr>
                <w:sz w:val="22"/>
                <w:szCs w:val="22"/>
              </w:rPr>
            </w:pPr>
          </w:p>
        </w:tc>
        <w:tc>
          <w:tcPr>
            <w:tcW w:w="1277" w:type="dxa"/>
          </w:tcPr>
          <w:p w14:paraId="09B8A286" w14:textId="77777777" w:rsidR="007754D5" w:rsidRPr="008310FD" w:rsidRDefault="007754D5" w:rsidP="006F3EEA">
            <w:pPr>
              <w:rPr>
                <w:sz w:val="22"/>
                <w:szCs w:val="22"/>
                <w:highlight w:val="lightGray"/>
              </w:rPr>
            </w:pPr>
          </w:p>
        </w:tc>
      </w:tr>
      <w:tr w:rsidR="007659D6" w:rsidRPr="00F760D6" w14:paraId="3FD1C001" w14:textId="77777777" w:rsidTr="00ED1285">
        <w:trPr>
          <w:trHeight w:val="297"/>
        </w:trPr>
        <w:tc>
          <w:tcPr>
            <w:tcW w:w="1062" w:type="dxa"/>
          </w:tcPr>
          <w:p w14:paraId="1FC98B81" w14:textId="77777777" w:rsidR="007659D6" w:rsidRPr="00FE26A2" w:rsidRDefault="007659D6" w:rsidP="006F3EEA">
            <w:pPr>
              <w:jc w:val="both"/>
              <w:rPr>
                <w:sz w:val="22"/>
                <w:szCs w:val="22"/>
              </w:rPr>
            </w:pPr>
          </w:p>
        </w:tc>
        <w:tc>
          <w:tcPr>
            <w:tcW w:w="5532" w:type="dxa"/>
          </w:tcPr>
          <w:p w14:paraId="11F98A30" w14:textId="1282F9FC" w:rsidR="007659D6" w:rsidRPr="00EA6263" w:rsidRDefault="007659D6" w:rsidP="003768E1">
            <w:pPr>
              <w:pStyle w:val="ListParagraph"/>
              <w:numPr>
                <w:ilvl w:val="0"/>
                <w:numId w:val="8"/>
              </w:numPr>
              <w:rPr>
                <w:sz w:val="22"/>
                <w:szCs w:val="22"/>
              </w:rPr>
            </w:pPr>
            <w:r w:rsidRPr="00EA6263">
              <w:rPr>
                <w:sz w:val="22"/>
                <w:szCs w:val="22"/>
              </w:rPr>
              <w:t>Operations Training Working Group (OTWG)</w:t>
            </w:r>
          </w:p>
        </w:tc>
        <w:tc>
          <w:tcPr>
            <w:tcW w:w="2046" w:type="dxa"/>
          </w:tcPr>
          <w:p w14:paraId="2D37215D" w14:textId="77777777" w:rsidR="007659D6" w:rsidRPr="00EA6263" w:rsidRDefault="007659D6" w:rsidP="006F3EEA">
            <w:pPr>
              <w:rPr>
                <w:sz w:val="22"/>
                <w:szCs w:val="22"/>
              </w:rPr>
            </w:pPr>
          </w:p>
        </w:tc>
        <w:tc>
          <w:tcPr>
            <w:tcW w:w="1277" w:type="dxa"/>
          </w:tcPr>
          <w:p w14:paraId="3707C307" w14:textId="77777777" w:rsidR="007659D6" w:rsidRPr="008310FD" w:rsidRDefault="007659D6" w:rsidP="006F3EEA">
            <w:pPr>
              <w:rPr>
                <w:sz w:val="22"/>
                <w:szCs w:val="22"/>
                <w:highlight w:val="lightGray"/>
              </w:rPr>
            </w:pPr>
          </w:p>
        </w:tc>
      </w:tr>
      <w:tr w:rsidR="00F74F39" w:rsidRPr="00F760D6" w14:paraId="1E794C0D" w14:textId="77777777" w:rsidTr="00ED1285">
        <w:trPr>
          <w:trHeight w:val="297"/>
        </w:trPr>
        <w:tc>
          <w:tcPr>
            <w:tcW w:w="1062" w:type="dxa"/>
          </w:tcPr>
          <w:p w14:paraId="1E2963D3" w14:textId="77777777" w:rsidR="00F74F39" w:rsidRPr="00FE26A2" w:rsidRDefault="00F74F39" w:rsidP="006F3EEA">
            <w:pPr>
              <w:jc w:val="both"/>
              <w:rPr>
                <w:sz w:val="22"/>
                <w:szCs w:val="22"/>
              </w:rPr>
            </w:pPr>
          </w:p>
        </w:tc>
        <w:tc>
          <w:tcPr>
            <w:tcW w:w="5532" w:type="dxa"/>
          </w:tcPr>
          <w:p w14:paraId="34E75EDC" w14:textId="6F5F63BB" w:rsidR="00F74F39" w:rsidRPr="00EA6263" w:rsidRDefault="00816AAA" w:rsidP="003768E1">
            <w:pPr>
              <w:pStyle w:val="ListParagraph"/>
              <w:numPr>
                <w:ilvl w:val="0"/>
                <w:numId w:val="8"/>
              </w:numPr>
              <w:rPr>
                <w:sz w:val="22"/>
                <w:szCs w:val="22"/>
              </w:rPr>
            </w:pPr>
            <w:r w:rsidRPr="00EA6263">
              <w:rPr>
                <w:sz w:val="22"/>
                <w:szCs w:val="22"/>
              </w:rPr>
              <w:t>System Protection Working Group (SPWG)</w:t>
            </w:r>
          </w:p>
        </w:tc>
        <w:tc>
          <w:tcPr>
            <w:tcW w:w="2046" w:type="dxa"/>
          </w:tcPr>
          <w:p w14:paraId="2B2EE328" w14:textId="77777777" w:rsidR="00F74F39" w:rsidRPr="00EA6263" w:rsidRDefault="00F74F39" w:rsidP="006F3EEA">
            <w:pPr>
              <w:rPr>
                <w:sz w:val="22"/>
                <w:szCs w:val="22"/>
              </w:rPr>
            </w:pPr>
          </w:p>
        </w:tc>
        <w:tc>
          <w:tcPr>
            <w:tcW w:w="1277" w:type="dxa"/>
          </w:tcPr>
          <w:p w14:paraId="40CD4914" w14:textId="77777777" w:rsidR="00F74F39" w:rsidRPr="008310FD" w:rsidRDefault="00F74F39" w:rsidP="006F3EEA">
            <w:pPr>
              <w:rPr>
                <w:sz w:val="22"/>
                <w:szCs w:val="22"/>
                <w:highlight w:val="lightGray"/>
              </w:rPr>
            </w:pPr>
          </w:p>
        </w:tc>
      </w:tr>
      <w:tr w:rsidR="007659D6" w:rsidRPr="00F760D6" w14:paraId="26D943AB" w14:textId="77777777" w:rsidTr="00ED1285">
        <w:trPr>
          <w:trHeight w:val="297"/>
        </w:trPr>
        <w:tc>
          <w:tcPr>
            <w:tcW w:w="1062" w:type="dxa"/>
          </w:tcPr>
          <w:p w14:paraId="03574904" w14:textId="77777777" w:rsidR="007659D6" w:rsidRPr="00FE26A2" w:rsidRDefault="007659D6" w:rsidP="006F3EEA">
            <w:pPr>
              <w:jc w:val="both"/>
              <w:rPr>
                <w:sz w:val="22"/>
                <w:szCs w:val="22"/>
              </w:rPr>
            </w:pPr>
          </w:p>
        </w:tc>
        <w:tc>
          <w:tcPr>
            <w:tcW w:w="5532" w:type="dxa"/>
          </w:tcPr>
          <w:p w14:paraId="4698C57E" w14:textId="729FA287" w:rsidR="007659D6" w:rsidRPr="00EA6263" w:rsidRDefault="007659D6" w:rsidP="003768E1">
            <w:pPr>
              <w:pStyle w:val="ListParagraph"/>
              <w:numPr>
                <w:ilvl w:val="0"/>
                <w:numId w:val="8"/>
              </w:numPr>
              <w:rPr>
                <w:sz w:val="22"/>
                <w:szCs w:val="22"/>
              </w:rPr>
            </w:pPr>
            <w:r w:rsidRPr="00EA6263">
              <w:rPr>
                <w:sz w:val="22"/>
                <w:szCs w:val="22"/>
              </w:rPr>
              <w:t>Voltage Profile Working Group (VPWG)</w:t>
            </w:r>
          </w:p>
        </w:tc>
        <w:tc>
          <w:tcPr>
            <w:tcW w:w="2046" w:type="dxa"/>
          </w:tcPr>
          <w:p w14:paraId="6DDD3E99" w14:textId="77777777" w:rsidR="007659D6" w:rsidRPr="00EA6263" w:rsidRDefault="007659D6" w:rsidP="006F3EEA">
            <w:pPr>
              <w:rPr>
                <w:sz w:val="22"/>
                <w:szCs w:val="22"/>
              </w:rPr>
            </w:pPr>
          </w:p>
        </w:tc>
        <w:tc>
          <w:tcPr>
            <w:tcW w:w="1277" w:type="dxa"/>
          </w:tcPr>
          <w:p w14:paraId="5BB76CE4" w14:textId="77777777" w:rsidR="007659D6" w:rsidRPr="008310FD" w:rsidRDefault="007659D6" w:rsidP="006F3EEA">
            <w:pPr>
              <w:rPr>
                <w:sz w:val="22"/>
                <w:szCs w:val="22"/>
                <w:highlight w:val="lightGray"/>
              </w:rPr>
            </w:pPr>
          </w:p>
        </w:tc>
      </w:tr>
      <w:tr w:rsidR="006F3EEA" w:rsidRPr="00F760D6" w14:paraId="14DBDC43" w14:textId="77777777" w:rsidTr="00ED1285">
        <w:trPr>
          <w:trHeight w:val="360"/>
        </w:trPr>
        <w:tc>
          <w:tcPr>
            <w:tcW w:w="1062" w:type="dxa"/>
          </w:tcPr>
          <w:p w14:paraId="15088718" w14:textId="77777777" w:rsidR="006F3EEA" w:rsidRPr="00FE26A2" w:rsidRDefault="006F3EEA" w:rsidP="006F3EEA">
            <w:pPr>
              <w:jc w:val="both"/>
              <w:rPr>
                <w:sz w:val="22"/>
                <w:szCs w:val="22"/>
              </w:rPr>
            </w:pPr>
          </w:p>
        </w:tc>
        <w:tc>
          <w:tcPr>
            <w:tcW w:w="5532" w:type="dxa"/>
          </w:tcPr>
          <w:p w14:paraId="7BF3A46C" w14:textId="15B8057E" w:rsidR="006F3EEA" w:rsidRPr="00EA6263" w:rsidRDefault="006F3EEA" w:rsidP="006F3EEA">
            <w:pPr>
              <w:rPr>
                <w:sz w:val="22"/>
                <w:szCs w:val="22"/>
              </w:rPr>
            </w:pPr>
            <w:r w:rsidRPr="00EA6263">
              <w:rPr>
                <w:sz w:val="22"/>
                <w:szCs w:val="22"/>
              </w:rPr>
              <w:t>Adjourn</w:t>
            </w:r>
          </w:p>
          <w:p w14:paraId="0333594C" w14:textId="5A52A4C9" w:rsidR="002C3A2B" w:rsidRPr="00EA6263" w:rsidRDefault="002C3A2B" w:rsidP="006F3EEA">
            <w:pPr>
              <w:rPr>
                <w:sz w:val="22"/>
                <w:szCs w:val="22"/>
              </w:rPr>
            </w:pPr>
          </w:p>
        </w:tc>
        <w:tc>
          <w:tcPr>
            <w:tcW w:w="2046" w:type="dxa"/>
          </w:tcPr>
          <w:p w14:paraId="63F56737" w14:textId="16DB8045" w:rsidR="006F3EEA" w:rsidRPr="00EA6263" w:rsidRDefault="00914C19" w:rsidP="006F3EEA">
            <w:pPr>
              <w:rPr>
                <w:sz w:val="22"/>
                <w:szCs w:val="22"/>
              </w:rPr>
            </w:pPr>
            <w:r w:rsidRPr="00EA6263">
              <w:rPr>
                <w:sz w:val="22"/>
                <w:szCs w:val="22"/>
              </w:rPr>
              <w:t>Chase Smith</w:t>
            </w:r>
          </w:p>
        </w:tc>
        <w:tc>
          <w:tcPr>
            <w:tcW w:w="1277" w:type="dxa"/>
          </w:tcPr>
          <w:p w14:paraId="58858212" w14:textId="17675F25" w:rsidR="006F3EEA" w:rsidRPr="00EA6263" w:rsidRDefault="006F3EEA" w:rsidP="006F3EEA">
            <w:pPr>
              <w:tabs>
                <w:tab w:val="left" w:pos="797"/>
              </w:tabs>
              <w:rPr>
                <w:sz w:val="22"/>
                <w:szCs w:val="22"/>
              </w:rPr>
            </w:pPr>
            <w:r w:rsidRPr="00EA6263">
              <w:rPr>
                <w:sz w:val="22"/>
                <w:szCs w:val="22"/>
              </w:rPr>
              <w:t xml:space="preserve"> </w:t>
            </w:r>
            <w:r w:rsidR="00FE26A2" w:rsidRPr="00EA6263">
              <w:rPr>
                <w:sz w:val="22"/>
                <w:szCs w:val="22"/>
              </w:rPr>
              <w:t xml:space="preserve"> </w:t>
            </w:r>
            <w:r w:rsidR="00EA6263" w:rsidRPr="00EA6263">
              <w:rPr>
                <w:sz w:val="22"/>
                <w:szCs w:val="22"/>
              </w:rPr>
              <w:t>12:</w:t>
            </w:r>
            <w:r w:rsidR="008C4C93">
              <w:rPr>
                <w:sz w:val="22"/>
                <w:szCs w:val="22"/>
              </w:rPr>
              <w:t>5</w:t>
            </w:r>
            <w:r w:rsidR="008C4C93" w:rsidRPr="00EA6263">
              <w:rPr>
                <w:sz w:val="22"/>
                <w:szCs w:val="22"/>
              </w:rPr>
              <w:t xml:space="preserve">5 </w:t>
            </w:r>
            <w:r w:rsidRPr="00EA6263">
              <w:rPr>
                <w:sz w:val="22"/>
                <w:szCs w:val="22"/>
              </w:rPr>
              <w:t xml:space="preserve">p.m. </w:t>
            </w:r>
          </w:p>
        </w:tc>
      </w:tr>
      <w:tr w:rsidR="006F3EEA" w:rsidRPr="00D562A1" w14:paraId="6C354B89" w14:textId="77777777" w:rsidTr="00ED1285">
        <w:trPr>
          <w:trHeight w:val="234"/>
        </w:trPr>
        <w:tc>
          <w:tcPr>
            <w:tcW w:w="1062" w:type="dxa"/>
          </w:tcPr>
          <w:p w14:paraId="50DE375E" w14:textId="77777777" w:rsidR="006F3EEA" w:rsidRPr="006E264B" w:rsidRDefault="006F3EEA" w:rsidP="006F3EEA">
            <w:pPr>
              <w:rPr>
                <w:sz w:val="22"/>
                <w:szCs w:val="22"/>
              </w:rPr>
            </w:pPr>
          </w:p>
        </w:tc>
        <w:tc>
          <w:tcPr>
            <w:tcW w:w="5532" w:type="dxa"/>
          </w:tcPr>
          <w:p w14:paraId="77FEE571" w14:textId="1F3A8C16" w:rsidR="006F3EEA" w:rsidRPr="00EA6263" w:rsidRDefault="006F3EEA" w:rsidP="006F3EEA">
            <w:pPr>
              <w:rPr>
                <w:sz w:val="22"/>
                <w:szCs w:val="22"/>
              </w:rPr>
            </w:pPr>
            <w:r w:rsidRPr="00EA6263">
              <w:rPr>
                <w:sz w:val="22"/>
                <w:szCs w:val="22"/>
              </w:rPr>
              <w:t>Future ROS Meetings</w:t>
            </w:r>
          </w:p>
        </w:tc>
        <w:tc>
          <w:tcPr>
            <w:tcW w:w="2046" w:type="dxa"/>
          </w:tcPr>
          <w:p w14:paraId="08B50728" w14:textId="77777777" w:rsidR="006F3EEA" w:rsidRPr="00EA6263" w:rsidRDefault="006F3EEA" w:rsidP="006F3EEA">
            <w:pPr>
              <w:rPr>
                <w:sz w:val="22"/>
                <w:szCs w:val="22"/>
              </w:rPr>
            </w:pPr>
          </w:p>
        </w:tc>
        <w:tc>
          <w:tcPr>
            <w:tcW w:w="1277" w:type="dxa"/>
          </w:tcPr>
          <w:p w14:paraId="23E03A9C" w14:textId="77777777" w:rsidR="006F3EEA" w:rsidRPr="008310FD" w:rsidRDefault="006F3EEA" w:rsidP="006F3EEA">
            <w:pPr>
              <w:rPr>
                <w:sz w:val="22"/>
                <w:szCs w:val="22"/>
                <w:highlight w:val="lightGray"/>
              </w:rPr>
            </w:pPr>
          </w:p>
        </w:tc>
      </w:tr>
      <w:tr w:rsidR="006F3EEA" w:rsidRPr="00D562A1" w14:paraId="18C322C2" w14:textId="77777777" w:rsidTr="00ED1285">
        <w:trPr>
          <w:trHeight w:val="234"/>
        </w:trPr>
        <w:tc>
          <w:tcPr>
            <w:tcW w:w="1062" w:type="dxa"/>
          </w:tcPr>
          <w:p w14:paraId="39909FE9" w14:textId="77777777" w:rsidR="006F3EEA" w:rsidRPr="006E264B" w:rsidRDefault="006F3EEA" w:rsidP="006F3EEA">
            <w:pPr>
              <w:rPr>
                <w:sz w:val="22"/>
                <w:szCs w:val="22"/>
              </w:rPr>
            </w:pPr>
          </w:p>
        </w:tc>
        <w:tc>
          <w:tcPr>
            <w:tcW w:w="5532" w:type="dxa"/>
          </w:tcPr>
          <w:p w14:paraId="7C537C64" w14:textId="0782043E" w:rsidR="006F3EEA" w:rsidRPr="00EA6263" w:rsidRDefault="00EA6263" w:rsidP="003768E1">
            <w:pPr>
              <w:pStyle w:val="ListParagraph"/>
              <w:numPr>
                <w:ilvl w:val="0"/>
                <w:numId w:val="7"/>
              </w:numPr>
              <w:rPr>
                <w:color w:val="000000"/>
                <w:sz w:val="22"/>
                <w:szCs w:val="22"/>
              </w:rPr>
            </w:pPr>
            <w:r w:rsidRPr="00EA6263">
              <w:rPr>
                <w:color w:val="000000"/>
                <w:sz w:val="22"/>
                <w:szCs w:val="22"/>
              </w:rPr>
              <w:t xml:space="preserve">December 7, </w:t>
            </w:r>
            <w:r w:rsidR="00914C19" w:rsidRPr="00EA6263">
              <w:rPr>
                <w:color w:val="000000"/>
                <w:sz w:val="22"/>
                <w:szCs w:val="22"/>
              </w:rPr>
              <w:t xml:space="preserve">2023 </w:t>
            </w:r>
            <w:r w:rsidR="00F656AF" w:rsidRPr="00EA6263">
              <w:rPr>
                <w:color w:val="000000"/>
                <w:sz w:val="22"/>
                <w:szCs w:val="22"/>
              </w:rPr>
              <w:t xml:space="preserve"> </w:t>
            </w:r>
            <w:r w:rsidR="00D60A42" w:rsidRPr="00EA6263">
              <w:rPr>
                <w:color w:val="000000"/>
                <w:sz w:val="22"/>
                <w:szCs w:val="22"/>
              </w:rPr>
              <w:t xml:space="preserve"> </w:t>
            </w:r>
          </w:p>
        </w:tc>
        <w:tc>
          <w:tcPr>
            <w:tcW w:w="2046" w:type="dxa"/>
          </w:tcPr>
          <w:p w14:paraId="29D804DC" w14:textId="77777777" w:rsidR="006F3EEA" w:rsidRPr="008310FD" w:rsidRDefault="006F3EEA" w:rsidP="006F3EEA">
            <w:pPr>
              <w:rPr>
                <w:sz w:val="22"/>
                <w:szCs w:val="22"/>
                <w:highlight w:val="lightGray"/>
              </w:rPr>
            </w:pPr>
          </w:p>
        </w:tc>
        <w:tc>
          <w:tcPr>
            <w:tcW w:w="1277" w:type="dxa"/>
          </w:tcPr>
          <w:p w14:paraId="5F3F4190" w14:textId="77777777" w:rsidR="006F3EEA" w:rsidRPr="008310FD" w:rsidRDefault="006F3EEA" w:rsidP="006F3EEA">
            <w:pPr>
              <w:rPr>
                <w:sz w:val="22"/>
                <w:szCs w:val="22"/>
                <w:highlight w:val="lightGray"/>
              </w:rPr>
            </w:pPr>
          </w:p>
        </w:tc>
      </w:tr>
      <w:tr w:rsidR="006F3EEA" w:rsidRPr="00D562A1" w14:paraId="17743FA4" w14:textId="77777777" w:rsidTr="00ED1285">
        <w:trPr>
          <w:trHeight w:val="360"/>
        </w:trPr>
        <w:tc>
          <w:tcPr>
            <w:tcW w:w="1062" w:type="dxa"/>
          </w:tcPr>
          <w:p w14:paraId="1119201B" w14:textId="77777777" w:rsidR="006F3EEA" w:rsidRPr="006E264B" w:rsidRDefault="006F3EEA" w:rsidP="006F3EEA">
            <w:pPr>
              <w:rPr>
                <w:sz w:val="22"/>
                <w:szCs w:val="22"/>
              </w:rPr>
            </w:pPr>
          </w:p>
        </w:tc>
        <w:tc>
          <w:tcPr>
            <w:tcW w:w="5532" w:type="dxa"/>
          </w:tcPr>
          <w:p w14:paraId="0BF1650F" w14:textId="060930E7" w:rsidR="006F3EEA" w:rsidRPr="00EA6263" w:rsidRDefault="00EA6263" w:rsidP="003768E1">
            <w:pPr>
              <w:pStyle w:val="ListParagraph"/>
              <w:numPr>
                <w:ilvl w:val="0"/>
                <w:numId w:val="7"/>
              </w:numPr>
              <w:rPr>
                <w:color w:val="000000"/>
                <w:sz w:val="22"/>
                <w:szCs w:val="22"/>
              </w:rPr>
            </w:pPr>
            <w:r w:rsidRPr="00EA6263">
              <w:rPr>
                <w:color w:val="000000"/>
                <w:sz w:val="22"/>
                <w:szCs w:val="22"/>
              </w:rPr>
              <w:t>January 8, 2024</w:t>
            </w:r>
            <w:r w:rsidR="00B10CE6" w:rsidRPr="00EA6263">
              <w:rPr>
                <w:color w:val="000000"/>
                <w:sz w:val="22"/>
                <w:szCs w:val="22"/>
              </w:rPr>
              <w:t xml:space="preserve"> </w:t>
            </w:r>
            <w:r w:rsidR="00D60A42" w:rsidRPr="00EA6263">
              <w:rPr>
                <w:color w:val="000000"/>
                <w:sz w:val="22"/>
                <w:szCs w:val="22"/>
              </w:rPr>
              <w:t xml:space="preserve"> </w:t>
            </w:r>
            <w:r w:rsidR="00B10CE6" w:rsidRPr="00EA6263">
              <w:rPr>
                <w:color w:val="000000"/>
                <w:sz w:val="22"/>
                <w:szCs w:val="22"/>
              </w:rPr>
              <w:t xml:space="preserve"> </w:t>
            </w:r>
          </w:p>
        </w:tc>
        <w:tc>
          <w:tcPr>
            <w:tcW w:w="2046" w:type="dxa"/>
          </w:tcPr>
          <w:p w14:paraId="46BE9B3C" w14:textId="77777777" w:rsidR="006F3EEA" w:rsidRPr="008310FD" w:rsidRDefault="006F3EEA" w:rsidP="006F3EEA">
            <w:pPr>
              <w:rPr>
                <w:sz w:val="22"/>
                <w:szCs w:val="22"/>
                <w:highlight w:val="lightGray"/>
              </w:rPr>
            </w:pPr>
          </w:p>
        </w:tc>
        <w:tc>
          <w:tcPr>
            <w:tcW w:w="1277" w:type="dxa"/>
          </w:tcPr>
          <w:p w14:paraId="19561BC6" w14:textId="77777777" w:rsidR="006F3EEA" w:rsidRPr="008310FD" w:rsidRDefault="006F3EEA" w:rsidP="006F3EEA">
            <w:pPr>
              <w:rPr>
                <w:sz w:val="22"/>
                <w:szCs w:val="22"/>
                <w:highlight w:val="lightGray"/>
              </w:rPr>
            </w:pPr>
          </w:p>
        </w:tc>
      </w:tr>
      <w:bookmarkEnd w:id="8"/>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4" w:name="_62e7149e_a715_40b4_8a75_5ec69fd3e5fc"/>
            <w:bookmarkStart w:id="15" w:name="_4a83497a_b30a_4bbb_b64b_0c29ef255ae2"/>
            <w:bookmarkEnd w:id="14"/>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ED6E85" w:rsidRDefault="00DB28AF" w:rsidP="0039518C">
            <w:pPr>
              <w:rPr>
                <w:sz w:val="22"/>
                <w:szCs w:val="22"/>
                <w:highlight w:val="red"/>
              </w:rPr>
            </w:pPr>
            <w:r w:rsidRPr="00ED6E85">
              <w:rPr>
                <w:sz w:val="22"/>
                <w:szCs w:val="22"/>
                <w:highlight w:val="red"/>
              </w:rPr>
              <w:t xml:space="preserve">Inverter-Based Resource Issue 3, Voltage Ride </w:t>
            </w:r>
            <w:commentRangeStart w:id="16"/>
            <w:r w:rsidRPr="00ED6E85">
              <w:rPr>
                <w:sz w:val="22"/>
                <w:szCs w:val="22"/>
                <w:highlight w:val="red"/>
              </w:rPr>
              <w:t>through</w:t>
            </w:r>
            <w:commentRangeEnd w:id="16"/>
            <w:r w:rsidR="00ED6E85">
              <w:rPr>
                <w:rStyle w:val="CommentReference"/>
              </w:rPr>
              <w:commentReference w:id="16"/>
            </w:r>
            <w:r w:rsidRPr="00ED6E85">
              <w:rPr>
                <w:sz w:val="22"/>
                <w:szCs w:val="22"/>
                <w:highlight w:val="red"/>
              </w:rPr>
              <w:t xml:space="preserve">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 xml:space="preserve">ERCOT Nodal ICCP Communication Handbook – update to include review of what is binding and what is nonbinding, consider what is in reference material, OBD and Operating Guide, and then figure out </w:t>
            </w:r>
            <w:proofErr w:type="gramStart"/>
            <w:r w:rsidRPr="006E264B">
              <w:rPr>
                <w:sz w:val="22"/>
                <w:szCs w:val="22"/>
              </w:rPr>
              <w:t>repository</w:t>
            </w:r>
            <w:proofErr w:type="gramEnd"/>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w:t>
            </w:r>
            <w:commentRangeStart w:id="17"/>
            <w:r w:rsidRPr="006E264B">
              <w:rPr>
                <w:sz w:val="22"/>
                <w:szCs w:val="22"/>
              </w:rPr>
              <w:t>meetings</w:t>
            </w:r>
            <w:commentRangeEnd w:id="17"/>
            <w:r w:rsidR="003E18A6">
              <w:rPr>
                <w:rStyle w:val="CommentReference"/>
              </w:rPr>
              <w:commentReference w:id="17"/>
            </w:r>
            <w:r w:rsidRPr="006E264B">
              <w:rPr>
                <w:sz w:val="22"/>
                <w:szCs w:val="22"/>
              </w:rPr>
              <w:t xml:space="preserve">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w:t>
            </w:r>
            <w:commentRangeStart w:id="18"/>
            <w:r w:rsidRPr="006E264B">
              <w:rPr>
                <w:sz w:val="22"/>
                <w:szCs w:val="22"/>
              </w:rPr>
              <w:t>Model</w:t>
            </w:r>
            <w:commentRangeEnd w:id="18"/>
            <w:r w:rsidR="003E18A6">
              <w:rPr>
                <w:rStyle w:val="CommentReference"/>
              </w:rPr>
              <w:commentReference w:id="18"/>
            </w:r>
            <w:r w:rsidRPr="006E264B">
              <w:rPr>
                <w:sz w:val="22"/>
                <w:szCs w:val="22"/>
              </w:rPr>
              <w:t xml:space="preserve">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ED6E85" w:rsidRDefault="00DB28AF" w:rsidP="00DB28AF">
            <w:pPr>
              <w:rPr>
                <w:sz w:val="22"/>
                <w:szCs w:val="22"/>
                <w:highlight w:val="red"/>
              </w:rPr>
            </w:pPr>
            <w:r w:rsidRPr="00ED6E85">
              <w:rPr>
                <w:sz w:val="22"/>
                <w:szCs w:val="22"/>
                <w:highlight w:val="red"/>
              </w:rPr>
              <w:t xml:space="preserve">Review the total amount of RRS and PFR that can come from Energy Storage Resources (ESRs), and with ERCOT determine if there will be any limits applied to ESRs so that Stakeholders can identify restrictions applicable to developing </w:t>
            </w:r>
            <w:commentRangeStart w:id="19"/>
            <w:r w:rsidRPr="00ED6E85">
              <w:rPr>
                <w:sz w:val="22"/>
                <w:szCs w:val="22"/>
                <w:highlight w:val="red"/>
              </w:rPr>
              <w:t>projects</w:t>
            </w:r>
            <w:commentRangeEnd w:id="19"/>
            <w:r w:rsidR="00ED6E85">
              <w:rPr>
                <w:rStyle w:val="CommentReference"/>
              </w:rPr>
              <w:commentReference w:id="19"/>
            </w:r>
            <w:r w:rsidRPr="00ED6E85">
              <w:rPr>
                <w:sz w:val="22"/>
                <w:szCs w:val="22"/>
                <w:highlight w:val="red"/>
              </w:rPr>
              <w:t xml:space="preserve">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 xml:space="preserve">Summer Assessment Item: Non-Frequency Responsive Capacity (NFRC) versus Physical   Responsive Capability (PRC) reserves when Gen RRS is </w:t>
            </w:r>
            <w:commentRangeStart w:id="20"/>
            <w:r w:rsidRPr="006E264B">
              <w:rPr>
                <w:sz w:val="22"/>
                <w:szCs w:val="22"/>
              </w:rPr>
              <w:t>released</w:t>
            </w:r>
            <w:commentRangeEnd w:id="20"/>
            <w:r w:rsidR="003E18A6">
              <w:rPr>
                <w:rStyle w:val="CommentReference"/>
              </w:rPr>
              <w:commentReference w:id="20"/>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8C342E" w:rsidRPr="006E264B" w14:paraId="0E22FF6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2928BA0" w14:textId="5C881DCA" w:rsidR="000E11A8" w:rsidRPr="000E11A8" w:rsidRDefault="000E11A8" w:rsidP="000E11A8">
            <w:pPr>
              <w:rPr>
                <w:sz w:val="22"/>
                <w:szCs w:val="22"/>
                <w:highlight w:val="yellow"/>
              </w:rPr>
            </w:pPr>
            <w:r w:rsidRPr="000E11A8">
              <w:rPr>
                <w:sz w:val="22"/>
                <w:szCs w:val="22"/>
                <w:highlight w:val="yellow"/>
              </w:rPr>
              <w:t xml:space="preserve">Review case build concerns and provide recommendations to ROS/SSWG on handling large Loads to reduce impact and reorganizing the Extraordinaire Dispatch steps. Concepts include:  </w:t>
            </w:r>
          </w:p>
          <w:p w14:paraId="2B9AE7FF" w14:textId="77777777" w:rsidR="000E11A8" w:rsidRPr="000E11A8" w:rsidRDefault="000E11A8" w:rsidP="000E11A8">
            <w:pPr>
              <w:pStyle w:val="ListParagraph"/>
              <w:numPr>
                <w:ilvl w:val="0"/>
                <w:numId w:val="21"/>
              </w:numPr>
              <w:rPr>
                <w:sz w:val="22"/>
                <w:szCs w:val="22"/>
                <w:highlight w:val="yellow"/>
              </w:rPr>
            </w:pPr>
            <w:r w:rsidRPr="000E11A8">
              <w:rPr>
                <w:sz w:val="22"/>
                <w:szCs w:val="22"/>
                <w:highlight w:val="yellow"/>
              </w:rPr>
              <w:t xml:space="preserve">Dispatch Diesel and Gas SODGs prior to increasing wind beyond the CDR </w:t>
            </w:r>
            <w:proofErr w:type="gramStart"/>
            <w:r w:rsidRPr="000E11A8">
              <w:rPr>
                <w:sz w:val="22"/>
                <w:szCs w:val="22"/>
                <w:highlight w:val="yellow"/>
              </w:rPr>
              <w:t>levels</w:t>
            </w:r>
            <w:proofErr w:type="gramEnd"/>
          </w:p>
          <w:p w14:paraId="70C2EA04" w14:textId="77777777" w:rsidR="000E11A8" w:rsidRPr="000E11A8" w:rsidRDefault="000E11A8" w:rsidP="000E11A8">
            <w:pPr>
              <w:pStyle w:val="ListParagraph"/>
              <w:numPr>
                <w:ilvl w:val="0"/>
                <w:numId w:val="21"/>
              </w:numPr>
              <w:rPr>
                <w:sz w:val="22"/>
                <w:szCs w:val="22"/>
                <w:highlight w:val="yellow"/>
              </w:rPr>
            </w:pPr>
            <w:r w:rsidRPr="000E11A8">
              <w:rPr>
                <w:sz w:val="22"/>
                <w:szCs w:val="22"/>
                <w:highlight w:val="yellow"/>
              </w:rPr>
              <w:t xml:space="preserve">Reduce LFLs prior to increasing wind beyond CDR </w:t>
            </w:r>
            <w:proofErr w:type="gramStart"/>
            <w:r w:rsidRPr="000E11A8">
              <w:rPr>
                <w:sz w:val="22"/>
                <w:szCs w:val="22"/>
                <w:highlight w:val="yellow"/>
              </w:rPr>
              <w:t>levels</w:t>
            </w:r>
            <w:proofErr w:type="gramEnd"/>
          </w:p>
          <w:p w14:paraId="4CC7A600" w14:textId="13877911" w:rsidR="008C342E" w:rsidRPr="000E11A8" w:rsidRDefault="000E11A8" w:rsidP="000E11A8">
            <w:pPr>
              <w:pStyle w:val="ListParagraph"/>
              <w:numPr>
                <w:ilvl w:val="0"/>
                <w:numId w:val="21"/>
              </w:numPr>
              <w:rPr>
                <w:sz w:val="22"/>
                <w:szCs w:val="22"/>
                <w:highlight w:val="yellow"/>
              </w:rPr>
            </w:pPr>
            <w:r w:rsidRPr="000E11A8">
              <w:rPr>
                <w:sz w:val="22"/>
                <w:szCs w:val="22"/>
                <w:highlight w:val="yellow"/>
              </w:rPr>
              <w:t>Dispatch batteries (currently offline in all cases) prior to increasing wind beyond the CDR levels.</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2381D0D" w14:textId="7509B1FE" w:rsidR="008C342E" w:rsidRPr="000E11A8" w:rsidRDefault="008C342E" w:rsidP="0039518C">
            <w:pPr>
              <w:rPr>
                <w:sz w:val="22"/>
                <w:szCs w:val="22"/>
                <w:highlight w:val="yellow"/>
              </w:rPr>
            </w:pPr>
            <w:r w:rsidRPr="000E11A8">
              <w:rPr>
                <w:sz w:val="22"/>
                <w:szCs w:val="22"/>
                <w:highlight w:val="yellow"/>
              </w:rPr>
              <w:t>PLWG</w:t>
            </w:r>
          </w:p>
        </w:tc>
        <w:tc>
          <w:tcPr>
            <w:tcW w:w="1440" w:type="dxa"/>
            <w:tcBorders>
              <w:top w:val="single" w:sz="4" w:space="0" w:color="auto"/>
              <w:left w:val="single" w:sz="4" w:space="0" w:color="auto"/>
              <w:bottom w:val="single" w:sz="4" w:space="0" w:color="auto"/>
              <w:right w:val="single" w:sz="4" w:space="0" w:color="auto"/>
            </w:tcBorders>
          </w:tcPr>
          <w:p w14:paraId="5DBF4766" w14:textId="6DFD2CA0" w:rsidR="008C342E" w:rsidRPr="000E11A8" w:rsidRDefault="000E11A8" w:rsidP="0039518C">
            <w:pPr>
              <w:rPr>
                <w:sz w:val="22"/>
                <w:szCs w:val="22"/>
                <w:highlight w:val="yellow"/>
              </w:rPr>
            </w:pPr>
            <w:r w:rsidRPr="000E11A8">
              <w:rPr>
                <w:sz w:val="22"/>
                <w:szCs w:val="22"/>
                <w:highlight w:val="yellow"/>
              </w:rPr>
              <w:t>10/05/2023</w:t>
            </w:r>
          </w:p>
        </w:tc>
      </w:tr>
      <w:tr w:rsidR="00055321" w:rsidRPr="006E264B" w14:paraId="02E8972E" w14:textId="77777777" w:rsidTr="002F2E2C">
        <w:trPr>
          <w:cantSplit/>
          <w:trHeight w:val="1377"/>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171DD8" w:rsidRDefault="00055321" w:rsidP="00443099">
            <w:pPr>
              <w:rPr>
                <w:rStyle w:val="Hyperlink"/>
                <w:color w:val="auto"/>
                <w:sz w:val="22"/>
                <w:szCs w:val="22"/>
                <w:u w:val="none"/>
              </w:rPr>
            </w:pPr>
            <w:r w:rsidRPr="00171DD8">
              <w:rPr>
                <w:rStyle w:val="Hyperlink"/>
                <w:color w:val="auto"/>
                <w:sz w:val="22"/>
                <w:szCs w:val="22"/>
                <w:u w:val="none"/>
              </w:rPr>
              <w:t xml:space="preserve">TAC Assignment:  </w:t>
            </w:r>
            <w:r w:rsidRPr="00171DD8">
              <w:rPr>
                <w:sz w:val="22"/>
                <w:szCs w:val="22"/>
              </w:rPr>
              <w:t xml:space="preserve"> </w:t>
            </w:r>
            <w:r w:rsidRPr="00171DD8">
              <w:rPr>
                <w:rStyle w:val="Hyperlink"/>
                <w:color w:val="auto"/>
                <w:sz w:val="22"/>
                <w:szCs w:val="22"/>
                <w:u w:val="none"/>
              </w:rPr>
              <w:t>Remaining KTCs from Battery Energy Storage Task Force (</w:t>
            </w:r>
            <w:commentRangeStart w:id="21"/>
            <w:r w:rsidRPr="00171DD8">
              <w:rPr>
                <w:rStyle w:val="Hyperlink"/>
                <w:color w:val="auto"/>
                <w:sz w:val="22"/>
                <w:szCs w:val="22"/>
                <w:u w:val="none"/>
              </w:rPr>
              <w:t>BESTF</w:t>
            </w:r>
            <w:commentRangeEnd w:id="21"/>
            <w:r w:rsidR="003E18A6">
              <w:rPr>
                <w:rStyle w:val="CommentReference"/>
              </w:rPr>
              <w:commentReference w:id="21"/>
            </w:r>
            <w:r w:rsidRPr="00171DD8">
              <w:rPr>
                <w:rStyle w:val="Hyperlink"/>
                <w:color w:val="auto"/>
                <w:sz w:val="22"/>
                <w:szCs w:val="22"/>
                <w:u w:val="none"/>
              </w:rPr>
              <w:t>)</w:t>
            </w:r>
          </w:p>
          <w:p w14:paraId="5F7BA3D3" w14:textId="1489012F" w:rsidR="00055321" w:rsidRPr="00171DD8"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15-5 Black Start Service  </w:t>
            </w:r>
          </w:p>
          <w:p w14:paraId="2548D183" w14:textId="712AF71F" w:rsidR="00055321"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15-6 RMR and MRA Services  </w:t>
            </w:r>
            <w:r w:rsidR="00E87618" w:rsidRPr="00171DD8">
              <w:rPr>
                <w:rStyle w:val="Hyperlink"/>
                <w:color w:val="auto"/>
                <w:sz w:val="22"/>
                <w:szCs w:val="22"/>
                <w:u w:val="none"/>
              </w:rPr>
              <w:t xml:space="preserve"> </w:t>
            </w:r>
          </w:p>
          <w:p w14:paraId="154EBD08" w14:textId="7010A002" w:rsidR="007659D6" w:rsidRPr="007659D6" w:rsidRDefault="007659D6" w:rsidP="007659D6">
            <w:pPr>
              <w:pStyle w:val="ListParagraph"/>
              <w:rPr>
                <w:rStyle w:val="Hyperlink"/>
                <w:color w:val="auto"/>
                <w:sz w:val="22"/>
                <w:szCs w:val="22"/>
                <w:u w:val="none"/>
              </w:rPr>
            </w:pPr>
            <w:r>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3B29A3ED" w14:textId="657D0E9F" w:rsidR="00055321" w:rsidRPr="00171DD8"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171DD8" w:rsidRDefault="00E97E15" w:rsidP="0039518C">
            <w:pPr>
              <w:rPr>
                <w:sz w:val="22"/>
                <w:szCs w:val="22"/>
              </w:rPr>
            </w:pPr>
            <w:r w:rsidRPr="00171DD8">
              <w:rPr>
                <w:sz w:val="22"/>
                <w:szCs w:val="22"/>
              </w:rPr>
              <w:t>ROS</w:t>
            </w:r>
          </w:p>
          <w:p w14:paraId="0385E3E5" w14:textId="77777777" w:rsidR="00055321" w:rsidRPr="00171DD8" w:rsidRDefault="00055321" w:rsidP="0039518C">
            <w:pPr>
              <w:rPr>
                <w:sz w:val="22"/>
                <w:szCs w:val="22"/>
              </w:rPr>
            </w:pPr>
          </w:p>
          <w:p w14:paraId="1AC3EDE5" w14:textId="77777777" w:rsidR="00055321" w:rsidRPr="00171DD8" w:rsidRDefault="00055321" w:rsidP="0039518C">
            <w:pPr>
              <w:rPr>
                <w:sz w:val="22"/>
                <w:szCs w:val="22"/>
              </w:rPr>
            </w:pPr>
            <w:r w:rsidRPr="00171DD8">
              <w:rPr>
                <w:sz w:val="22"/>
                <w:szCs w:val="22"/>
              </w:rPr>
              <w:t>BSWG</w:t>
            </w:r>
          </w:p>
          <w:p w14:paraId="0F02FB97" w14:textId="5C92497A" w:rsidR="007659D6" w:rsidRDefault="007659D6" w:rsidP="0039518C">
            <w:pPr>
              <w:rPr>
                <w:sz w:val="22"/>
                <w:szCs w:val="22"/>
              </w:rPr>
            </w:pPr>
            <w:r>
              <w:rPr>
                <w:sz w:val="22"/>
                <w:szCs w:val="22"/>
              </w:rPr>
              <w:t xml:space="preserve">ROS </w:t>
            </w:r>
          </w:p>
          <w:p w14:paraId="6BFE3614" w14:textId="77777777" w:rsidR="007659D6" w:rsidRDefault="007659D6" w:rsidP="0039518C">
            <w:pPr>
              <w:rPr>
                <w:sz w:val="22"/>
                <w:szCs w:val="22"/>
              </w:rPr>
            </w:pPr>
          </w:p>
          <w:p w14:paraId="0B35BB51" w14:textId="77777777" w:rsidR="007659D6" w:rsidRDefault="007659D6" w:rsidP="0039518C">
            <w:pPr>
              <w:rPr>
                <w:sz w:val="22"/>
                <w:szCs w:val="22"/>
              </w:rPr>
            </w:pPr>
          </w:p>
          <w:p w14:paraId="4C7610B3" w14:textId="77777777" w:rsidR="009C1D59" w:rsidRDefault="009C1D59" w:rsidP="0039518C">
            <w:pPr>
              <w:rPr>
                <w:sz w:val="22"/>
                <w:szCs w:val="22"/>
              </w:rPr>
            </w:pPr>
          </w:p>
          <w:p w14:paraId="47829D41" w14:textId="21015DBE" w:rsidR="00055321" w:rsidRPr="00171DD8" w:rsidRDefault="00055321" w:rsidP="0039518C">
            <w:pPr>
              <w:rPr>
                <w:sz w:val="22"/>
                <w:szCs w:val="22"/>
              </w:rPr>
            </w:pPr>
            <w:r w:rsidRPr="00171DD8">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2BF6A6F6" w14:textId="20A4B17B" w:rsidR="007659D6" w:rsidRDefault="007659D6" w:rsidP="0039518C">
            <w:pPr>
              <w:rPr>
                <w:sz w:val="22"/>
                <w:szCs w:val="22"/>
              </w:rPr>
            </w:pPr>
            <w:r w:rsidRPr="007659D6">
              <w:rPr>
                <w:sz w:val="22"/>
                <w:szCs w:val="22"/>
              </w:rPr>
              <w:t>04/29/2021</w:t>
            </w:r>
          </w:p>
          <w:p w14:paraId="5353E1A2" w14:textId="77777777" w:rsidR="007659D6" w:rsidRDefault="007659D6" w:rsidP="0039518C">
            <w:pPr>
              <w:rPr>
                <w:sz w:val="22"/>
                <w:szCs w:val="22"/>
              </w:rPr>
            </w:pPr>
          </w:p>
          <w:p w14:paraId="35848825" w14:textId="2887E0D7" w:rsidR="007659D6" w:rsidRDefault="007659D6" w:rsidP="0039518C">
            <w:pPr>
              <w:rPr>
                <w:sz w:val="22"/>
                <w:szCs w:val="22"/>
              </w:rPr>
            </w:pPr>
            <w:r w:rsidRPr="007659D6">
              <w:rPr>
                <w:sz w:val="22"/>
                <w:szCs w:val="22"/>
              </w:rPr>
              <w:t>04/29/2021</w:t>
            </w:r>
          </w:p>
          <w:p w14:paraId="7D91FEFC" w14:textId="69B84093" w:rsidR="007659D6" w:rsidRDefault="007659D6" w:rsidP="0039518C">
            <w:pPr>
              <w:rPr>
                <w:sz w:val="22"/>
                <w:szCs w:val="22"/>
              </w:rPr>
            </w:pPr>
            <w:r>
              <w:rPr>
                <w:sz w:val="22"/>
                <w:szCs w:val="22"/>
              </w:rPr>
              <w:t>09/07/2023</w:t>
            </w:r>
          </w:p>
          <w:p w14:paraId="5B33170D" w14:textId="77777777" w:rsidR="007659D6" w:rsidRDefault="007659D6" w:rsidP="0039518C">
            <w:pPr>
              <w:rPr>
                <w:sz w:val="22"/>
                <w:szCs w:val="22"/>
              </w:rPr>
            </w:pPr>
          </w:p>
          <w:p w14:paraId="1EC53146" w14:textId="77777777" w:rsidR="007659D6" w:rsidRDefault="007659D6" w:rsidP="0039518C">
            <w:pPr>
              <w:rPr>
                <w:sz w:val="22"/>
                <w:szCs w:val="22"/>
              </w:rPr>
            </w:pPr>
          </w:p>
          <w:p w14:paraId="7D09F4AE" w14:textId="77777777" w:rsidR="009C1D59" w:rsidRDefault="009C1D59" w:rsidP="0039518C">
            <w:pPr>
              <w:rPr>
                <w:sz w:val="22"/>
                <w:szCs w:val="22"/>
              </w:rPr>
            </w:pPr>
          </w:p>
          <w:p w14:paraId="78D79E80" w14:textId="686B7239" w:rsidR="00055321" w:rsidRPr="006E264B" w:rsidRDefault="00055321" w:rsidP="0039518C">
            <w:pPr>
              <w:rPr>
                <w:sz w:val="22"/>
                <w:szCs w:val="22"/>
              </w:rPr>
            </w:pPr>
            <w:r w:rsidRPr="006E264B">
              <w:rPr>
                <w:sz w:val="22"/>
                <w:szCs w:val="22"/>
              </w:rPr>
              <w:t>04/29/2021</w:t>
            </w:r>
          </w:p>
        </w:tc>
      </w:tr>
      <w:tr w:rsidR="003C6A0D" w:rsidRPr="006E264B" w14:paraId="78062705" w14:textId="77777777" w:rsidTr="00EA387F">
        <w:trPr>
          <w:cantSplit/>
          <w:trHeight w:val="279"/>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B5B53B" w14:textId="10C3D005" w:rsidR="003C6A0D" w:rsidRPr="007252E0" w:rsidRDefault="003C6A0D"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CSAPR NOx Season Allowance </w:t>
            </w:r>
            <w:commentRangeStart w:id="22"/>
            <w:r w:rsidRPr="007252E0">
              <w:rPr>
                <w:sz w:val="22"/>
                <w:szCs w:val="22"/>
              </w:rPr>
              <w:t>Issues</w:t>
            </w:r>
            <w:commentRangeEnd w:id="22"/>
            <w:r w:rsidR="00ED6E85">
              <w:rPr>
                <w:rStyle w:val="CommentReference"/>
              </w:rPr>
              <w:commentReference w:id="22"/>
            </w:r>
            <w:r w:rsidRPr="007252E0">
              <w:rPr>
                <w:sz w:val="22"/>
                <w:szCs w:val="22"/>
              </w:rPr>
              <w:t xml:space="preserve">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3C6A0D" w:rsidRPr="007252E0" w:rsidRDefault="003C6A0D" w:rsidP="0039518C">
            <w:pPr>
              <w:rPr>
                <w:sz w:val="22"/>
                <w:szCs w:val="22"/>
              </w:rPr>
            </w:pPr>
            <w:r w:rsidRPr="007252E0">
              <w:rPr>
                <w:sz w:val="22"/>
                <w:szCs w:val="22"/>
              </w:rPr>
              <w:t xml:space="preserve">ROS/WMS </w:t>
            </w:r>
          </w:p>
        </w:tc>
        <w:tc>
          <w:tcPr>
            <w:tcW w:w="1440" w:type="dxa"/>
            <w:tcBorders>
              <w:top w:val="single" w:sz="4" w:space="0" w:color="auto"/>
              <w:left w:val="single" w:sz="4" w:space="0" w:color="auto"/>
              <w:bottom w:val="single" w:sz="4" w:space="0" w:color="auto"/>
              <w:right w:val="single" w:sz="4" w:space="0" w:color="auto"/>
            </w:tcBorders>
          </w:tcPr>
          <w:p w14:paraId="2C09336A" w14:textId="496A1DC4" w:rsidR="003C6A0D" w:rsidRPr="007252E0" w:rsidRDefault="00A67CF5" w:rsidP="0039518C">
            <w:pPr>
              <w:rPr>
                <w:sz w:val="22"/>
                <w:szCs w:val="22"/>
              </w:rPr>
            </w:pPr>
            <w:r w:rsidRPr="007252E0">
              <w:rPr>
                <w:sz w:val="22"/>
                <w:szCs w:val="22"/>
              </w:rPr>
              <w:t>01/05/2023</w:t>
            </w:r>
          </w:p>
        </w:tc>
      </w:tr>
      <w:tr w:rsidR="00522699" w:rsidRPr="006E264B" w14:paraId="3AA9FCD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522699" w:rsidRPr="007252E0" w:rsidRDefault="00522699"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 Calculating Loads/Load Shedding in Real-Time (related to NOGRR243).  Awaiting TOs to meet and PUCT rulemaking – for concepts to be brought forward for ROS </w:t>
            </w:r>
            <w:commentRangeStart w:id="23"/>
            <w:r w:rsidRPr="007252E0">
              <w:rPr>
                <w:sz w:val="22"/>
                <w:szCs w:val="22"/>
              </w:rPr>
              <w:t>review</w:t>
            </w:r>
            <w:commentRangeEnd w:id="23"/>
            <w:r w:rsidR="00ED6E85">
              <w:rPr>
                <w:rStyle w:val="CommentReference"/>
              </w:rPr>
              <w:commentReference w:id="23"/>
            </w:r>
            <w:r w:rsidRPr="007252E0">
              <w:rPr>
                <w:sz w:val="22"/>
                <w:szCs w:val="22"/>
              </w:rPr>
              <w:t xml:space="preserve">.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522699" w:rsidRPr="007252E0" w:rsidRDefault="00522699" w:rsidP="0039518C">
            <w:pPr>
              <w:rPr>
                <w:sz w:val="22"/>
                <w:szCs w:val="22"/>
              </w:rPr>
            </w:pPr>
            <w:r w:rsidRPr="007252E0">
              <w:rPr>
                <w:sz w:val="22"/>
                <w:szCs w:val="22"/>
              </w:rPr>
              <w:t xml:space="preserve">ROS </w:t>
            </w:r>
          </w:p>
        </w:tc>
        <w:tc>
          <w:tcPr>
            <w:tcW w:w="1440" w:type="dxa"/>
            <w:tcBorders>
              <w:top w:val="single" w:sz="4" w:space="0" w:color="auto"/>
              <w:left w:val="single" w:sz="4" w:space="0" w:color="auto"/>
              <w:bottom w:val="single" w:sz="4" w:space="0" w:color="auto"/>
              <w:right w:val="single" w:sz="4" w:space="0" w:color="auto"/>
            </w:tcBorders>
          </w:tcPr>
          <w:p w14:paraId="0B223723" w14:textId="206C5EBE" w:rsidR="00522699" w:rsidRPr="007252E0" w:rsidRDefault="00522699" w:rsidP="0039518C">
            <w:pPr>
              <w:rPr>
                <w:sz w:val="22"/>
                <w:szCs w:val="22"/>
              </w:rPr>
            </w:pPr>
            <w:r w:rsidRPr="007252E0">
              <w:rPr>
                <w:sz w:val="22"/>
                <w:szCs w:val="22"/>
              </w:rPr>
              <w:t>01/05/2023</w:t>
            </w:r>
          </w:p>
        </w:tc>
      </w:tr>
      <w:tr w:rsidR="00B817E8" w:rsidRPr="006E264B" w14:paraId="7F68760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99F84E7" w14:textId="4608FAE2" w:rsidR="00B817E8" w:rsidRPr="00ED6E85" w:rsidRDefault="00B817E8" w:rsidP="00443099">
            <w:pPr>
              <w:rPr>
                <w:rStyle w:val="Hyperlink"/>
                <w:color w:val="auto"/>
                <w:sz w:val="22"/>
                <w:szCs w:val="22"/>
                <w:highlight w:val="red"/>
                <w:u w:val="none"/>
              </w:rPr>
            </w:pPr>
            <w:r w:rsidRPr="00ED6E85">
              <w:rPr>
                <w:rStyle w:val="Hyperlink"/>
                <w:color w:val="auto"/>
                <w:sz w:val="22"/>
                <w:szCs w:val="22"/>
                <w:highlight w:val="red"/>
                <w:u w:val="none"/>
              </w:rPr>
              <w:t xml:space="preserve">TAC Assignment:  ECRS Follow Up:  Setting appropriate volumes for ECRS; duration concerns and battery participation; reasoning for ECRS deployments in operations communications; providing data on aggregate basis prior to </w:t>
            </w:r>
            <w:proofErr w:type="gramStart"/>
            <w:r w:rsidRPr="00ED6E85">
              <w:rPr>
                <w:rStyle w:val="Hyperlink"/>
                <w:color w:val="auto"/>
                <w:sz w:val="22"/>
                <w:szCs w:val="22"/>
                <w:highlight w:val="red"/>
                <w:u w:val="none"/>
              </w:rPr>
              <w:t>60 day</w:t>
            </w:r>
            <w:proofErr w:type="gramEnd"/>
            <w:r w:rsidRPr="00ED6E85">
              <w:rPr>
                <w:rStyle w:val="Hyperlink"/>
                <w:color w:val="auto"/>
                <w:sz w:val="22"/>
                <w:szCs w:val="22"/>
                <w:highlight w:val="red"/>
                <w:u w:val="none"/>
              </w:rPr>
              <w:t xml:space="preserve"> </w:t>
            </w:r>
            <w:commentRangeStart w:id="24"/>
            <w:r w:rsidRPr="00ED6E85">
              <w:rPr>
                <w:rStyle w:val="Hyperlink"/>
                <w:color w:val="auto"/>
                <w:sz w:val="22"/>
                <w:szCs w:val="22"/>
                <w:highlight w:val="red"/>
                <w:u w:val="none"/>
              </w:rPr>
              <w:t>deployment</w:t>
            </w:r>
            <w:commentRangeEnd w:id="24"/>
            <w:r w:rsidR="00ED6E85">
              <w:rPr>
                <w:rStyle w:val="CommentReference"/>
              </w:rPr>
              <w:commentReference w:id="24"/>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BA574D" w14:textId="4D701D05" w:rsidR="00B817E8" w:rsidRPr="0010359C" w:rsidRDefault="00B817E8" w:rsidP="0039518C">
            <w:pPr>
              <w:rPr>
                <w:sz w:val="22"/>
                <w:szCs w:val="22"/>
              </w:rPr>
            </w:pPr>
            <w:r w:rsidRPr="0010359C">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72B40674" w14:textId="1D643CF0" w:rsidR="00B817E8" w:rsidRPr="0010359C" w:rsidRDefault="00B817E8" w:rsidP="0039518C">
            <w:pPr>
              <w:rPr>
                <w:sz w:val="22"/>
                <w:szCs w:val="22"/>
              </w:rPr>
            </w:pPr>
            <w:r w:rsidRPr="0010359C">
              <w:rPr>
                <w:sz w:val="22"/>
                <w:szCs w:val="22"/>
              </w:rPr>
              <w:t>06/27/23</w:t>
            </w:r>
          </w:p>
        </w:tc>
      </w:tr>
      <w:tr w:rsidR="006A64DB" w:rsidRPr="006E264B" w14:paraId="208829C7" w14:textId="77777777" w:rsidTr="00816632">
        <w:trPr>
          <w:cantSplit/>
          <w:trHeight w:val="576"/>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82A6EB1" w14:textId="4D3DD6E0" w:rsidR="006A64DB" w:rsidRPr="00ED6E85" w:rsidRDefault="006A64DB" w:rsidP="00443099">
            <w:pPr>
              <w:rPr>
                <w:rStyle w:val="Hyperlink"/>
                <w:color w:val="auto"/>
                <w:sz w:val="22"/>
                <w:szCs w:val="22"/>
                <w:highlight w:val="red"/>
                <w:u w:val="none"/>
              </w:rPr>
            </w:pPr>
            <w:r w:rsidRPr="00ED6E85">
              <w:rPr>
                <w:rStyle w:val="Hyperlink"/>
                <w:color w:val="auto"/>
                <w:sz w:val="22"/>
                <w:szCs w:val="22"/>
                <w:highlight w:val="red"/>
                <w:u w:val="none"/>
              </w:rPr>
              <w:t xml:space="preserve">TAC Assignment:  </w:t>
            </w:r>
            <w:r w:rsidRPr="00ED6E85">
              <w:rPr>
                <w:highlight w:val="red"/>
              </w:rPr>
              <w:t xml:space="preserve"> </w:t>
            </w:r>
            <w:r w:rsidRPr="00ED6E85">
              <w:rPr>
                <w:rStyle w:val="Hyperlink"/>
                <w:color w:val="auto"/>
                <w:sz w:val="22"/>
                <w:szCs w:val="22"/>
                <w:highlight w:val="red"/>
                <w:u w:val="none"/>
              </w:rPr>
              <w:t xml:space="preserve">ERCOT Load Forecast – review of dashboard </w:t>
            </w:r>
            <w:commentRangeStart w:id="25"/>
            <w:r w:rsidRPr="00ED6E85">
              <w:rPr>
                <w:rStyle w:val="Hyperlink"/>
                <w:color w:val="auto"/>
                <w:sz w:val="22"/>
                <w:szCs w:val="22"/>
                <w:highlight w:val="red"/>
                <w:u w:val="none"/>
              </w:rPr>
              <w:t>information</w:t>
            </w:r>
            <w:commentRangeEnd w:id="25"/>
            <w:r w:rsidR="00ED6E85">
              <w:rPr>
                <w:rStyle w:val="CommentReference"/>
              </w:rPr>
              <w:commentReference w:id="25"/>
            </w:r>
            <w:r w:rsidRPr="00ED6E85">
              <w:rPr>
                <w:rStyle w:val="Hyperlink"/>
                <w:color w:val="auto"/>
                <w:sz w:val="22"/>
                <w:szCs w:val="22"/>
                <w:highlight w:val="red"/>
                <w:u w:val="none"/>
              </w:rPr>
              <w:t xml:space="preserve">.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53BC3" w14:textId="705382F0" w:rsidR="006A64DB" w:rsidRPr="0010359C" w:rsidRDefault="006A64DB" w:rsidP="0039518C">
            <w:pPr>
              <w:rPr>
                <w:sz w:val="22"/>
                <w:szCs w:val="22"/>
              </w:rPr>
            </w:pPr>
            <w:r w:rsidRPr="0010359C">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3B32A246" w14:textId="0EAF57B3" w:rsidR="006A64DB" w:rsidRPr="0010359C" w:rsidRDefault="006A64DB" w:rsidP="0039518C">
            <w:pPr>
              <w:rPr>
                <w:sz w:val="22"/>
                <w:szCs w:val="22"/>
              </w:rPr>
            </w:pPr>
            <w:r w:rsidRPr="0010359C">
              <w:rPr>
                <w:sz w:val="22"/>
                <w:szCs w:val="22"/>
              </w:rPr>
              <w:t>06/27/23</w:t>
            </w:r>
          </w:p>
        </w:tc>
      </w:tr>
      <w:tr w:rsidR="003E18A6" w:rsidRPr="006E264B" w14:paraId="6E98AFE4" w14:textId="77777777" w:rsidTr="00816632">
        <w:trPr>
          <w:cantSplit/>
          <w:trHeight w:val="576"/>
          <w:ins w:id="26" w:author="Smith, Chase (SPC)" w:date="2023-10-25T12:32:00Z"/>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271E0B2" w14:textId="467B4CC0" w:rsidR="003E18A6" w:rsidRPr="00ED6E85" w:rsidRDefault="003E18A6" w:rsidP="00443099">
            <w:pPr>
              <w:rPr>
                <w:ins w:id="27" w:author="Smith, Chase (SPC)" w:date="2023-10-25T12:32:00Z"/>
                <w:rStyle w:val="Hyperlink"/>
                <w:color w:val="auto"/>
                <w:sz w:val="22"/>
                <w:szCs w:val="22"/>
                <w:highlight w:val="red"/>
                <w:u w:val="none"/>
              </w:rPr>
            </w:pPr>
            <w:ins w:id="28" w:author="Smith, Chase (SPC)" w:date="2023-10-25T12:32:00Z">
              <w:r>
                <w:rPr>
                  <w:sz w:val="22"/>
                  <w:szCs w:val="22"/>
                </w:rPr>
                <w:t xml:space="preserve">TAC Assignment: September 6, 2023 EEA2 Event – review what occurred, improvements that can be made including: EEA threshold/trigger, PRC </w:t>
              </w:r>
              <w:r>
                <w:rPr>
                  <w:sz w:val="22"/>
                  <w:szCs w:val="22"/>
                </w:rPr>
                <w:lastRenderedPageBreak/>
                <w:t>calculations, relaxation of constraints during EEA, CMPs before EEAs, management of HDL overrides</w:t>
              </w:r>
            </w:ins>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5C5F903" w14:textId="318D936C" w:rsidR="003E18A6" w:rsidRPr="0010359C" w:rsidRDefault="003E18A6" w:rsidP="0039518C">
            <w:pPr>
              <w:rPr>
                <w:ins w:id="29" w:author="Smith, Chase (SPC)" w:date="2023-10-25T12:32:00Z"/>
                <w:sz w:val="22"/>
                <w:szCs w:val="22"/>
              </w:rPr>
            </w:pPr>
            <w:ins w:id="30" w:author="Smith, Chase (SPC)" w:date="2023-10-25T12:32:00Z">
              <w:r>
                <w:rPr>
                  <w:sz w:val="22"/>
                  <w:szCs w:val="22"/>
                </w:rPr>
                <w:lastRenderedPageBreak/>
                <w:t>ROS</w:t>
              </w:r>
            </w:ins>
          </w:p>
        </w:tc>
        <w:tc>
          <w:tcPr>
            <w:tcW w:w="1440" w:type="dxa"/>
            <w:tcBorders>
              <w:top w:val="single" w:sz="4" w:space="0" w:color="auto"/>
              <w:left w:val="single" w:sz="4" w:space="0" w:color="auto"/>
              <w:bottom w:val="single" w:sz="4" w:space="0" w:color="auto"/>
              <w:right w:val="single" w:sz="4" w:space="0" w:color="auto"/>
            </w:tcBorders>
          </w:tcPr>
          <w:p w14:paraId="66EEB4BD" w14:textId="1B6A562D" w:rsidR="003E18A6" w:rsidRPr="0010359C" w:rsidRDefault="003E18A6" w:rsidP="0039518C">
            <w:pPr>
              <w:rPr>
                <w:ins w:id="31" w:author="Smith, Chase (SPC)" w:date="2023-10-25T12:32:00Z"/>
                <w:sz w:val="22"/>
                <w:szCs w:val="22"/>
              </w:rPr>
            </w:pPr>
            <w:ins w:id="32" w:author="Smith, Chase (SPC)" w:date="2023-10-25T12:32:00Z">
              <w:r>
                <w:rPr>
                  <w:sz w:val="22"/>
                  <w:szCs w:val="22"/>
                </w:rPr>
                <w:t>09/26/23</w:t>
              </w:r>
            </w:ins>
          </w:p>
        </w:tc>
      </w:tr>
      <w:bookmarkEnd w:id="15"/>
    </w:tbl>
    <w:p w14:paraId="09510758" w14:textId="04935E90" w:rsidR="00522699" w:rsidRDefault="00522699" w:rsidP="008C632B">
      <w:pPr>
        <w:rPr>
          <w:sz w:val="22"/>
          <w:szCs w:val="22"/>
        </w:rPr>
      </w:pPr>
    </w:p>
    <w:p w14:paraId="249F7881" w14:textId="77777777" w:rsidR="00522699" w:rsidRPr="006E264B" w:rsidRDefault="00522699" w:rsidP="008C632B">
      <w:pPr>
        <w:rPr>
          <w:sz w:val="22"/>
          <w:szCs w:val="22"/>
        </w:rPr>
      </w:pPr>
    </w:p>
    <w:sectPr w:rsidR="00522699" w:rsidRPr="006E264B" w:rsidSect="00B934C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152"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Smith, Chase (SPC)" w:date="2023-10-25T11:52:00Z" w:initials="SC">
    <w:p w14:paraId="44CA031C" w14:textId="77777777" w:rsidR="00ED6E85" w:rsidRDefault="00ED6E85" w:rsidP="00A65FE9">
      <w:pPr>
        <w:pStyle w:val="CommentText"/>
      </w:pPr>
      <w:r>
        <w:rPr>
          <w:rStyle w:val="CommentReference"/>
        </w:rPr>
        <w:annotationRef/>
      </w:r>
      <w:r>
        <w:t>Close - see NOGRR245</w:t>
      </w:r>
    </w:p>
  </w:comment>
  <w:comment w:id="17" w:author="Smith, Chase (SPC)" w:date="2023-10-25T12:33:00Z" w:initials="SC">
    <w:p w14:paraId="39BDD8BD" w14:textId="77777777" w:rsidR="003E18A6" w:rsidRDefault="003E18A6" w:rsidP="00ED04FF">
      <w:pPr>
        <w:pStyle w:val="CommentText"/>
      </w:pPr>
      <w:r>
        <w:rPr>
          <w:rStyle w:val="CommentReference"/>
        </w:rPr>
        <w:annotationRef/>
      </w:r>
      <w:r>
        <w:t>ROS leadership has asked NDSWG leadership for update.  Aug 2022 NDSWG meeting has last update I can find on NDSWG's ongoing work on this item</w:t>
      </w:r>
    </w:p>
  </w:comment>
  <w:comment w:id="18" w:author="Smith, Chase (SPC)" w:date="2023-10-25T12:34:00Z" w:initials="SC">
    <w:p w14:paraId="5705AA3C" w14:textId="77777777" w:rsidR="003E18A6" w:rsidRDefault="003E18A6" w:rsidP="006E53B1">
      <w:pPr>
        <w:pStyle w:val="CommentText"/>
      </w:pPr>
      <w:r>
        <w:rPr>
          <w:rStyle w:val="CommentReference"/>
        </w:rPr>
        <w:annotationRef/>
      </w:r>
      <w:r>
        <w:t>Ask PDCWG leadership for update.  To extent there are challenges to completing the analysis and/or PDCWG has exhausted its ability to analyze / provide a response, recommend closing this item</w:t>
      </w:r>
    </w:p>
  </w:comment>
  <w:comment w:id="19" w:author="Smith, Chase (SPC)" w:date="2023-10-25T11:52:00Z" w:initials="SC">
    <w:p w14:paraId="39943E22" w14:textId="2ECCD628" w:rsidR="00ED6E85" w:rsidRDefault="00ED6E85" w:rsidP="00D44AF0">
      <w:pPr>
        <w:pStyle w:val="CommentText"/>
      </w:pPr>
      <w:r>
        <w:rPr>
          <w:rStyle w:val="CommentReference"/>
        </w:rPr>
        <w:annotationRef/>
      </w:r>
      <w:r>
        <w:t>Close - see 4/6/23 workshop for background on study and recommendation by GE, and ERCOT recommendation to set a max fixed MW quantity that any single Resource can provide RRS-PFR.  2024 AS Methodology presentation includes update that ERCOT is reviewing the recommendations and expects to file NPRRs to adopt these as appropriate.  Analysis has been done and future RRs will be vehicle to consider this policy.</w:t>
      </w:r>
    </w:p>
  </w:comment>
  <w:comment w:id="20" w:author="Smith, Chase (SPC)" w:date="2023-10-25T12:35:00Z" w:initials="SC">
    <w:p w14:paraId="4F86CDF3" w14:textId="77777777" w:rsidR="003E18A6" w:rsidRDefault="003E18A6" w:rsidP="003760DF">
      <w:pPr>
        <w:pStyle w:val="CommentText"/>
      </w:pPr>
      <w:r>
        <w:rPr>
          <w:rStyle w:val="CommentReference"/>
        </w:rPr>
        <w:annotationRef/>
      </w:r>
      <w:r>
        <w:t>Ask PDCWG leadership for update.  See Nov 2019 TAC meeting for background, and Dec 2019 ROS for initial referral to PDCWG</w:t>
      </w:r>
    </w:p>
  </w:comment>
  <w:comment w:id="21" w:author="Smith, Chase (SPC)" w:date="2023-10-25T12:36:00Z" w:initials="SC">
    <w:p w14:paraId="11DD8F8E" w14:textId="77777777" w:rsidR="003E18A6" w:rsidRDefault="003E18A6" w:rsidP="00B00451">
      <w:pPr>
        <w:pStyle w:val="CommentText"/>
      </w:pPr>
      <w:r>
        <w:rPr>
          <w:rStyle w:val="CommentReference"/>
        </w:rPr>
        <w:annotationRef/>
      </w:r>
      <w:r>
        <w:t>Ask ERCOT and stakeholders for feedback on how to address these open items.  Plan to keep in "parking lot" for disposition at future time</w:t>
      </w:r>
    </w:p>
  </w:comment>
  <w:comment w:id="22" w:author="Smith, Chase (SPC)" w:date="2023-10-25T11:54:00Z" w:initials="SC">
    <w:p w14:paraId="59B1306B" w14:textId="77777777" w:rsidR="003E18A6" w:rsidRDefault="00ED6E85" w:rsidP="001E030F">
      <w:pPr>
        <w:pStyle w:val="CommentText"/>
      </w:pPr>
      <w:r>
        <w:rPr>
          <w:rStyle w:val="CommentReference"/>
        </w:rPr>
        <w:annotationRef/>
      </w:r>
      <w:r w:rsidR="003E18A6">
        <w:t>Revise as amended by TAC at the 10/24/23 TAC meeting.  This item may need to be left open for some time to allow for more clarity on what final EPA emission regulation rules look like.  Coordinate with WMS leadership</w:t>
      </w:r>
    </w:p>
  </w:comment>
  <w:comment w:id="23" w:author="Smith, Chase (SPC)" w:date="2023-10-25T11:56:00Z" w:initials="SC">
    <w:p w14:paraId="40571835" w14:textId="67FC9163" w:rsidR="00ED6E85" w:rsidRDefault="00ED6E85" w:rsidP="00770614">
      <w:pPr>
        <w:pStyle w:val="CommentText"/>
      </w:pPr>
      <w:r>
        <w:rPr>
          <w:rStyle w:val="CommentReference"/>
        </w:rPr>
        <w:annotationRef/>
      </w:r>
      <w:r>
        <w:t>This should remain open, but Katie and I plan to provide a verbal update at Nov 2023 ROS: ERCOT and stakeholders are evaluating load shed obligation calculation methodologies via NOGRR26 at the LFLTF.  ROS will keep this action item tabled for further review following resolution of the load obligation policy discussions occurring via NOGRR256.</w:t>
      </w:r>
    </w:p>
  </w:comment>
  <w:comment w:id="24" w:author="Smith, Chase (SPC)" w:date="2023-10-25T11:56:00Z" w:initials="SC">
    <w:p w14:paraId="31A0CA1B" w14:textId="77777777" w:rsidR="003E18A6" w:rsidRDefault="00ED6E85" w:rsidP="0090752C">
      <w:pPr>
        <w:pStyle w:val="CommentText"/>
      </w:pPr>
      <w:r>
        <w:rPr>
          <w:rStyle w:val="CommentReference"/>
        </w:rPr>
        <w:annotationRef/>
      </w:r>
      <w:r w:rsidR="003E18A6">
        <w:t>Close - see ROS update provided to TAC at October 2023 TAC meeting.  TAC agreed with closing this item.</w:t>
      </w:r>
    </w:p>
  </w:comment>
  <w:comment w:id="25" w:author="Smith, Chase (SPC)" w:date="2023-10-25T11:57:00Z" w:initials="SC">
    <w:p w14:paraId="255B71E1" w14:textId="240BC5BB" w:rsidR="00ED6E85" w:rsidRDefault="00ED6E85" w:rsidP="003E31C0">
      <w:pPr>
        <w:pStyle w:val="CommentText"/>
      </w:pPr>
      <w:r>
        <w:rPr>
          <w:rStyle w:val="CommentReference"/>
        </w:rPr>
        <w:annotationRef/>
      </w:r>
      <w:r>
        <w:t>Close - see SCR826, which proposes updates to ERCOT homepage and dashboards.  ERCOT filed comments recommending withdrawal of SCR826.  SCR826 will be the vehicle to consider this policy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CA031C" w15:done="0"/>
  <w15:commentEx w15:paraId="39BDD8BD" w15:done="0"/>
  <w15:commentEx w15:paraId="5705AA3C" w15:done="0"/>
  <w15:commentEx w15:paraId="39943E22" w15:done="0"/>
  <w15:commentEx w15:paraId="4F86CDF3" w15:done="0"/>
  <w15:commentEx w15:paraId="11DD8F8E" w15:done="0"/>
  <w15:commentEx w15:paraId="59B1306B" w15:done="0"/>
  <w15:commentEx w15:paraId="40571835" w15:done="0"/>
  <w15:commentEx w15:paraId="31A0CA1B" w15:done="0"/>
  <w15:commentEx w15:paraId="255B71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38006" w16cex:dateUtc="2023-10-25T16:52:00Z"/>
  <w16cex:commentExtensible w16cex:durableId="28E389A5" w16cex:dateUtc="2023-10-25T17:33:00Z"/>
  <w16cex:commentExtensible w16cex:durableId="28E389E9" w16cex:dateUtc="2023-10-25T17:34:00Z"/>
  <w16cex:commentExtensible w16cex:durableId="28E3801A" w16cex:dateUtc="2023-10-25T16:52:00Z"/>
  <w16cex:commentExtensible w16cex:durableId="28E38A0F" w16cex:dateUtc="2023-10-25T17:35:00Z"/>
  <w16cex:commentExtensible w16cex:durableId="28E38A5F" w16cex:dateUtc="2023-10-25T17:36:00Z"/>
  <w16cex:commentExtensible w16cex:durableId="28E38063" w16cex:dateUtc="2023-10-25T16:54:00Z"/>
  <w16cex:commentExtensible w16cex:durableId="28E380D8" w16cex:dateUtc="2023-10-25T16:56:00Z"/>
  <w16cex:commentExtensible w16cex:durableId="28E38109" w16cex:dateUtc="2023-10-25T16:56:00Z"/>
  <w16cex:commentExtensible w16cex:durableId="28E3812F" w16cex:dateUtc="2023-10-25T1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CA031C" w16cid:durableId="28E38006"/>
  <w16cid:commentId w16cid:paraId="39BDD8BD" w16cid:durableId="28E389A5"/>
  <w16cid:commentId w16cid:paraId="5705AA3C" w16cid:durableId="28E389E9"/>
  <w16cid:commentId w16cid:paraId="39943E22" w16cid:durableId="28E3801A"/>
  <w16cid:commentId w16cid:paraId="4F86CDF3" w16cid:durableId="28E38A0F"/>
  <w16cid:commentId w16cid:paraId="11DD8F8E" w16cid:durableId="28E38A5F"/>
  <w16cid:commentId w16cid:paraId="59B1306B" w16cid:durableId="28E38063"/>
  <w16cid:commentId w16cid:paraId="40571835" w16cid:durableId="28E380D8"/>
  <w16cid:commentId w16cid:paraId="31A0CA1B" w16cid:durableId="28E38109"/>
  <w16cid:commentId w16cid:paraId="255B71E1" w16cid:durableId="28E381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F2EC3" w14:textId="77777777" w:rsidR="00ED6E85" w:rsidRDefault="00ED6E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532A5" w14:textId="77777777" w:rsidR="00ED6E85" w:rsidRDefault="00ED6E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2356A" w14:textId="77777777" w:rsidR="00ED6E85" w:rsidRDefault="00ED6E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B1404" w14:textId="77777777" w:rsidR="00ED6E85" w:rsidRDefault="00ED6E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3E18A6"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9BCB" w14:textId="77777777" w:rsidR="00ED6E85" w:rsidRDefault="00ED6E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A58B5"/>
    <w:multiLevelType w:val="hybridMultilevel"/>
    <w:tmpl w:val="CD62C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290AE1"/>
    <w:multiLevelType w:val="hybridMultilevel"/>
    <w:tmpl w:val="20CEC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6F37B5"/>
    <w:multiLevelType w:val="hybridMultilevel"/>
    <w:tmpl w:val="82FA2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2"/>
  </w:num>
  <w:num w:numId="2" w16cid:durableId="1433083695">
    <w:abstractNumId w:val="17"/>
  </w:num>
  <w:num w:numId="3" w16cid:durableId="632953707">
    <w:abstractNumId w:val="16"/>
  </w:num>
  <w:num w:numId="4" w16cid:durableId="1736003588">
    <w:abstractNumId w:val="5"/>
  </w:num>
  <w:num w:numId="5" w16cid:durableId="1542815206">
    <w:abstractNumId w:val="12"/>
  </w:num>
  <w:num w:numId="6" w16cid:durableId="339284195">
    <w:abstractNumId w:val="11"/>
  </w:num>
  <w:num w:numId="7" w16cid:durableId="349334989">
    <w:abstractNumId w:val="3"/>
  </w:num>
  <w:num w:numId="8" w16cid:durableId="1436751147">
    <w:abstractNumId w:val="7"/>
  </w:num>
  <w:num w:numId="9" w16cid:durableId="569273417">
    <w:abstractNumId w:val="20"/>
  </w:num>
  <w:num w:numId="10" w16cid:durableId="832645544">
    <w:abstractNumId w:val="13"/>
  </w:num>
  <w:num w:numId="11" w16cid:durableId="1905675904">
    <w:abstractNumId w:val="9"/>
  </w:num>
  <w:num w:numId="12" w16cid:durableId="1172911045">
    <w:abstractNumId w:val="15"/>
  </w:num>
  <w:num w:numId="13" w16cid:durableId="185993807">
    <w:abstractNumId w:val="8"/>
  </w:num>
  <w:num w:numId="14" w16cid:durableId="296838342">
    <w:abstractNumId w:val="14"/>
  </w:num>
  <w:num w:numId="15" w16cid:durableId="712654953">
    <w:abstractNumId w:val="10"/>
  </w:num>
  <w:num w:numId="16" w16cid:durableId="920026423">
    <w:abstractNumId w:val="19"/>
  </w:num>
  <w:num w:numId="17" w16cid:durableId="1380008301">
    <w:abstractNumId w:val="6"/>
  </w:num>
  <w:num w:numId="18" w16cid:durableId="559630080">
    <w:abstractNumId w:val="0"/>
  </w:num>
  <w:num w:numId="19" w16cid:durableId="1482888667">
    <w:abstractNumId w:val="4"/>
  </w:num>
  <w:num w:numId="20" w16cid:durableId="594168262">
    <w:abstractNumId w:val="18"/>
  </w:num>
  <w:num w:numId="21" w16cid:durableId="241641711">
    <w:abstractNumId w:val="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mith, Chase (SPC)">
    <w15:presenceInfo w15:providerId="None" w15:userId="Smith, Chase (S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3E8"/>
    <w:rsid w:val="00032670"/>
    <w:rsid w:val="0003372D"/>
    <w:rsid w:val="00035785"/>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1905"/>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4E50"/>
    <w:rsid w:val="0009543E"/>
    <w:rsid w:val="000956C5"/>
    <w:rsid w:val="0009665D"/>
    <w:rsid w:val="000968AB"/>
    <w:rsid w:val="00096C70"/>
    <w:rsid w:val="0009738E"/>
    <w:rsid w:val="000A1451"/>
    <w:rsid w:val="000A17C8"/>
    <w:rsid w:val="000A3280"/>
    <w:rsid w:val="000A46EB"/>
    <w:rsid w:val="000A51B7"/>
    <w:rsid w:val="000B02B1"/>
    <w:rsid w:val="000B0678"/>
    <w:rsid w:val="000B0A1A"/>
    <w:rsid w:val="000B1276"/>
    <w:rsid w:val="000B1DB9"/>
    <w:rsid w:val="000B24FE"/>
    <w:rsid w:val="000B2A34"/>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359C"/>
    <w:rsid w:val="001046E3"/>
    <w:rsid w:val="001060C7"/>
    <w:rsid w:val="001062CF"/>
    <w:rsid w:val="00106BA6"/>
    <w:rsid w:val="00106DBC"/>
    <w:rsid w:val="001070D0"/>
    <w:rsid w:val="0010767A"/>
    <w:rsid w:val="00110BBC"/>
    <w:rsid w:val="0011143D"/>
    <w:rsid w:val="00111B8E"/>
    <w:rsid w:val="001121C7"/>
    <w:rsid w:val="00112600"/>
    <w:rsid w:val="00112B4F"/>
    <w:rsid w:val="00114367"/>
    <w:rsid w:val="0011461A"/>
    <w:rsid w:val="00114E22"/>
    <w:rsid w:val="00115248"/>
    <w:rsid w:val="00116D4F"/>
    <w:rsid w:val="00117AD0"/>
    <w:rsid w:val="00117F8D"/>
    <w:rsid w:val="00121119"/>
    <w:rsid w:val="0012113D"/>
    <w:rsid w:val="001236C2"/>
    <w:rsid w:val="001250D3"/>
    <w:rsid w:val="00125442"/>
    <w:rsid w:val="00125FC3"/>
    <w:rsid w:val="001261B9"/>
    <w:rsid w:val="0012692E"/>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4B8D"/>
    <w:rsid w:val="0015570A"/>
    <w:rsid w:val="001561DA"/>
    <w:rsid w:val="00157335"/>
    <w:rsid w:val="00157CA2"/>
    <w:rsid w:val="00157FCE"/>
    <w:rsid w:val="00161DFA"/>
    <w:rsid w:val="0016311F"/>
    <w:rsid w:val="00164C7D"/>
    <w:rsid w:val="00165397"/>
    <w:rsid w:val="001662B3"/>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41EE"/>
    <w:rsid w:val="00184260"/>
    <w:rsid w:val="00184E78"/>
    <w:rsid w:val="00184FA5"/>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4B83"/>
    <w:rsid w:val="00206517"/>
    <w:rsid w:val="002118ED"/>
    <w:rsid w:val="00212732"/>
    <w:rsid w:val="00212DC6"/>
    <w:rsid w:val="00213924"/>
    <w:rsid w:val="002140FE"/>
    <w:rsid w:val="002167E9"/>
    <w:rsid w:val="00216925"/>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214"/>
    <w:rsid w:val="00296336"/>
    <w:rsid w:val="002972CF"/>
    <w:rsid w:val="0029761B"/>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533"/>
    <w:rsid w:val="002B6700"/>
    <w:rsid w:val="002B71CC"/>
    <w:rsid w:val="002B7678"/>
    <w:rsid w:val="002C03FC"/>
    <w:rsid w:val="002C05AB"/>
    <w:rsid w:val="002C07BC"/>
    <w:rsid w:val="002C15E0"/>
    <w:rsid w:val="002C1947"/>
    <w:rsid w:val="002C334B"/>
    <w:rsid w:val="002C3A2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2E2C"/>
    <w:rsid w:val="002F44B2"/>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DF"/>
    <w:rsid w:val="003327F1"/>
    <w:rsid w:val="00333760"/>
    <w:rsid w:val="00333776"/>
    <w:rsid w:val="00333CA2"/>
    <w:rsid w:val="00333E84"/>
    <w:rsid w:val="00333F9F"/>
    <w:rsid w:val="003351F8"/>
    <w:rsid w:val="00335863"/>
    <w:rsid w:val="00335928"/>
    <w:rsid w:val="00335B70"/>
    <w:rsid w:val="00335FB9"/>
    <w:rsid w:val="0033686B"/>
    <w:rsid w:val="00340704"/>
    <w:rsid w:val="00341476"/>
    <w:rsid w:val="003417E7"/>
    <w:rsid w:val="00345114"/>
    <w:rsid w:val="0034609A"/>
    <w:rsid w:val="00347993"/>
    <w:rsid w:val="00347A8F"/>
    <w:rsid w:val="00347FCF"/>
    <w:rsid w:val="00350CD3"/>
    <w:rsid w:val="00352766"/>
    <w:rsid w:val="00353DF6"/>
    <w:rsid w:val="0035608C"/>
    <w:rsid w:val="00360377"/>
    <w:rsid w:val="003606B1"/>
    <w:rsid w:val="00360FA9"/>
    <w:rsid w:val="003629F9"/>
    <w:rsid w:val="0036385E"/>
    <w:rsid w:val="00365AD0"/>
    <w:rsid w:val="0036636A"/>
    <w:rsid w:val="0036700C"/>
    <w:rsid w:val="00367075"/>
    <w:rsid w:val="003675FB"/>
    <w:rsid w:val="00367754"/>
    <w:rsid w:val="00371395"/>
    <w:rsid w:val="00371CBA"/>
    <w:rsid w:val="003726BE"/>
    <w:rsid w:val="00372813"/>
    <w:rsid w:val="00372D24"/>
    <w:rsid w:val="00372DBE"/>
    <w:rsid w:val="00372DE2"/>
    <w:rsid w:val="003738AC"/>
    <w:rsid w:val="00373BCE"/>
    <w:rsid w:val="00375D94"/>
    <w:rsid w:val="00376627"/>
    <w:rsid w:val="003768E1"/>
    <w:rsid w:val="003775CD"/>
    <w:rsid w:val="00380EA4"/>
    <w:rsid w:val="00383944"/>
    <w:rsid w:val="00383CBD"/>
    <w:rsid w:val="00385100"/>
    <w:rsid w:val="00385224"/>
    <w:rsid w:val="00387CEB"/>
    <w:rsid w:val="00390D08"/>
    <w:rsid w:val="00392CD7"/>
    <w:rsid w:val="003932A8"/>
    <w:rsid w:val="00393F6B"/>
    <w:rsid w:val="003948D3"/>
    <w:rsid w:val="00394AA4"/>
    <w:rsid w:val="003959C7"/>
    <w:rsid w:val="0039742A"/>
    <w:rsid w:val="00397EE1"/>
    <w:rsid w:val="003A158A"/>
    <w:rsid w:val="003A446D"/>
    <w:rsid w:val="003A504B"/>
    <w:rsid w:val="003A5DC1"/>
    <w:rsid w:val="003A7C36"/>
    <w:rsid w:val="003B0B84"/>
    <w:rsid w:val="003B1326"/>
    <w:rsid w:val="003B15A4"/>
    <w:rsid w:val="003B2706"/>
    <w:rsid w:val="003B29A1"/>
    <w:rsid w:val="003B40B4"/>
    <w:rsid w:val="003B5455"/>
    <w:rsid w:val="003B5978"/>
    <w:rsid w:val="003B623B"/>
    <w:rsid w:val="003C0E18"/>
    <w:rsid w:val="003C12D0"/>
    <w:rsid w:val="003C1F37"/>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8A6"/>
    <w:rsid w:val="003E1FC3"/>
    <w:rsid w:val="003E35F7"/>
    <w:rsid w:val="003E3B1C"/>
    <w:rsid w:val="003E669A"/>
    <w:rsid w:val="003E6753"/>
    <w:rsid w:val="003E7712"/>
    <w:rsid w:val="003E7F81"/>
    <w:rsid w:val="003F151B"/>
    <w:rsid w:val="003F164F"/>
    <w:rsid w:val="003F23C1"/>
    <w:rsid w:val="003F3B12"/>
    <w:rsid w:val="003F4759"/>
    <w:rsid w:val="003F689F"/>
    <w:rsid w:val="003F78CF"/>
    <w:rsid w:val="00400078"/>
    <w:rsid w:val="00400081"/>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519"/>
    <w:rsid w:val="00473F09"/>
    <w:rsid w:val="004772C6"/>
    <w:rsid w:val="00480456"/>
    <w:rsid w:val="00480800"/>
    <w:rsid w:val="0048259D"/>
    <w:rsid w:val="00482F2F"/>
    <w:rsid w:val="00483009"/>
    <w:rsid w:val="00483C67"/>
    <w:rsid w:val="0048420F"/>
    <w:rsid w:val="0048448C"/>
    <w:rsid w:val="004846F7"/>
    <w:rsid w:val="00484ABD"/>
    <w:rsid w:val="004860C8"/>
    <w:rsid w:val="0048659A"/>
    <w:rsid w:val="00487CD1"/>
    <w:rsid w:val="004905E8"/>
    <w:rsid w:val="004917A8"/>
    <w:rsid w:val="00492106"/>
    <w:rsid w:val="00493A69"/>
    <w:rsid w:val="00493B99"/>
    <w:rsid w:val="00497447"/>
    <w:rsid w:val="00497B44"/>
    <w:rsid w:val="004A0742"/>
    <w:rsid w:val="004A2A2D"/>
    <w:rsid w:val="004A3A22"/>
    <w:rsid w:val="004A4DA3"/>
    <w:rsid w:val="004A4EAF"/>
    <w:rsid w:val="004A58E5"/>
    <w:rsid w:val="004A6439"/>
    <w:rsid w:val="004A7680"/>
    <w:rsid w:val="004A7808"/>
    <w:rsid w:val="004A79D7"/>
    <w:rsid w:val="004B0C8F"/>
    <w:rsid w:val="004B15E3"/>
    <w:rsid w:val="004B2764"/>
    <w:rsid w:val="004B2D6B"/>
    <w:rsid w:val="004B31F3"/>
    <w:rsid w:val="004B6DF8"/>
    <w:rsid w:val="004B6FAB"/>
    <w:rsid w:val="004C032E"/>
    <w:rsid w:val="004C0EA3"/>
    <w:rsid w:val="004C11A8"/>
    <w:rsid w:val="004C3ED3"/>
    <w:rsid w:val="004C5314"/>
    <w:rsid w:val="004C5DC5"/>
    <w:rsid w:val="004D0690"/>
    <w:rsid w:val="004D089E"/>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028"/>
    <w:rsid w:val="004E665C"/>
    <w:rsid w:val="004E6E22"/>
    <w:rsid w:val="004F0073"/>
    <w:rsid w:val="004F0FE7"/>
    <w:rsid w:val="004F21DF"/>
    <w:rsid w:val="004F2642"/>
    <w:rsid w:val="004F4D9E"/>
    <w:rsid w:val="004F63B8"/>
    <w:rsid w:val="004F6972"/>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215B"/>
    <w:rsid w:val="0053280A"/>
    <w:rsid w:val="00532ACB"/>
    <w:rsid w:val="005338FC"/>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6DFE"/>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915"/>
    <w:rsid w:val="00587F37"/>
    <w:rsid w:val="00591614"/>
    <w:rsid w:val="00591A4E"/>
    <w:rsid w:val="00592996"/>
    <w:rsid w:val="00593DA9"/>
    <w:rsid w:val="00593FDF"/>
    <w:rsid w:val="005941DC"/>
    <w:rsid w:val="005948AB"/>
    <w:rsid w:val="00594FED"/>
    <w:rsid w:val="00595CC8"/>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52E9"/>
    <w:rsid w:val="00616B15"/>
    <w:rsid w:val="006172FD"/>
    <w:rsid w:val="006202C9"/>
    <w:rsid w:val="006218A7"/>
    <w:rsid w:val="00622A26"/>
    <w:rsid w:val="006233AD"/>
    <w:rsid w:val="00623690"/>
    <w:rsid w:val="006239A9"/>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E88"/>
    <w:rsid w:val="0065678D"/>
    <w:rsid w:val="00656D9C"/>
    <w:rsid w:val="00656E80"/>
    <w:rsid w:val="00657930"/>
    <w:rsid w:val="0066016D"/>
    <w:rsid w:val="00661A1A"/>
    <w:rsid w:val="006627B0"/>
    <w:rsid w:val="006633AB"/>
    <w:rsid w:val="006648A1"/>
    <w:rsid w:val="00664B35"/>
    <w:rsid w:val="0066501A"/>
    <w:rsid w:val="006652CD"/>
    <w:rsid w:val="00665F0D"/>
    <w:rsid w:val="00667016"/>
    <w:rsid w:val="006677B3"/>
    <w:rsid w:val="00670768"/>
    <w:rsid w:val="00671526"/>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507"/>
    <w:rsid w:val="00692D66"/>
    <w:rsid w:val="0069484D"/>
    <w:rsid w:val="006962D4"/>
    <w:rsid w:val="006A0546"/>
    <w:rsid w:val="006A1607"/>
    <w:rsid w:val="006A2B66"/>
    <w:rsid w:val="006A304E"/>
    <w:rsid w:val="006A3BB2"/>
    <w:rsid w:val="006A485A"/>
    <w:rsid w:val="006A5991"/>
    <w:rsid w:val="006A64DB"/>
    <w:rsid w:val="006A65F8"/>
    <w:rsid w:val="006A6F9A"/>
    <w:rsid w:val="006A79A9"/>
    <w:rsid w:val="006B04CB"/>
    <w:rsid w:val="006B0B7E"/>
    <w:rsid w:val="006B0F97"/>
    <w:rsid w:val="006B1018"/>
    <w:rsid w:val="006B124A"/>
    <w:rsid w:val="006B16C6"/>
    <w:rsid w:val="006B2536"/>
    <w:rsid w:val="006B3085"/>
    <w:rsid w:val="006B3F2D"/>
    <w:rsid w:val="006B452D"/>
    <w:rsid w:val="006B49BB"/>
    <w:rsid w:val="006B4E95"/>
    <w:rsid w:val="006B561B"/>
    <w:rsid w:val="006B5793"/>
    <w:rsid w:val="006B6A54"/>
    <w:rsid w:val="006C246B"/>
    <w:rsid w:val="006C2707"/>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4D76"/>
    <w:rsid w:val="00714DA9"/>
    <w:rsid w:val="007150D6"/>
    <w:rsid w:val="007155D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9B"/>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659D6"/>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133"/>
    <w:rsid w:val="007A6DDB"/>
    <w:rsid w:val="007A7BE0"/>
    <w:rsid w:val="007A7E46"/>
    <w:rsid w:val="007B0370"/>
    <w:rsid w:val="007B0798"/>
    <w:rsid w:val="007B131C"/>
    <w:rsid w:val="007B2F2E"/>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B6"/>
    <w:rsid w:val="007F1A7C"/>
    <w:rsid w:val="007F2E02"/>
    <w:rsid w:val="007F2E81"/>
    <w:rsid w:val="007F3AD7"/>
    <w:rsid w:val="007F3F5E"/>
    <w:rsid w:val="007F49A1"/>
    <w:rsid w:val="007F7868"/>
    <w:rsid w:val="008002D4"/>
    <w:rsid w:val="00800302"/>
    <w:rsid w:val="00800595"/>
    <w:rsid w:val="00800C0C"/>
    <w:rsid w:val="0080144E"/>
    <w:rsid w:val="00801785"/>
    <w:rsid w:val="00801B57"/>
    <w:rsid w:val="008026A5"/>
    <w:rsid w:val="008026FC"/>
    <w:rsid w:val="00804204"/>
    <w:rsid w:val="008047C4"/>
    <w:rsid w:val="00805800"/>
    <w:rsid w:val="00805DFB"/>
    <w:rsid w:val="0080677D"/>
    <w:rsid w:val="008072D3"/>
    <w:rsid w:val="008073D0"/>
    <w:rsid w:val="0081255D"/>
    <w:rsid w:val="00812CF8"/>
    <w:rsid w:val="0081333F"/>
    <w:rsid w:val="00813C7A"/>
    <w:rsid w:val="0081457F"/>
    <w:rsid w:val="00815045"/>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2DCF"/>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062"/>
    <w:rsid w:val="008B5421"/>
    <w:rsid w:val="008B6B46"/>
    <w:rsid w:val="008B7599"/>
    <w:rsid w:val="008C0597"/>
    <w:rsid w:val="008C098F"/>
    <w:rsid w:val="008C0ECA"/>
    <w:rsid w:val="008C2077"/>
    <w:rsid w:val="008C23FE"/>
    <w:rsid w:val="008C2742"/>
    <w:rsid w:val="008C342E"/>
    <w:rsid w:val="008C370A"/>
    <w:rsid w:val="008C433C"/>
    <w:rsid w:val="008C47BC"/>
    <w:rsid w:val="008C4C93"/>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5560"/>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1EF9"/>
    <w:rsid w:val="00972080"/>
    <w:rsid w:val="0097573B"/>
    <w:rsid w:val="009758F0"/>
    <w:rsid w:val="00975BF7"/>
    <w:rsid w:val="009770B3"/>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EE2"/>
    <w:rsid w:val="009C181B"/>
    <w:rsid w:val="009C1A12"/>
    <w:rsid w:val="009C1D59"/>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67CF5"/>
    <w:rsid w:val="00A7321B"/>
    <w:rsid w:val="00A73F18"/>
    <w:rsid w:val="00A744DF"/>
    <w:rsid w:val="00A76D49"/>
    <w:rsid w:val="00A772A2"/>
    <w:rsid w:val="00A77AAA"/>
    <w:rsid w:val="00A77AAF"/>
    <w:rsid w:val="00A77D4E"/>
    <w:rsid w:val="00A80061"/>
    <w:rsid w:val="00A80B62"/>
    <w:rsid w:val="00A81EF5"/>
    <w:rsid w:val="00A8231F"/>
    <w:rsid w:val="00A83239"/>
    <w:rsid w:val="00A85A2D"/>
    <w:rsid w:val="00A85B2F"/>
    <w:rsid w:val="00A902E9"/>
    <w:rsid w:val="00A905C5"/>
    <w:rsid w:val="00A92EE6"/>
    <w:rsid w:val="00A93B36"/>
    <w:rsid w:val="00A9415B"/>
    <w:rsid w:val="00A9463C"/>
    <w:rsid w:val="00A95012"/>
    <w:rsid w:val="00A96587"/>
    <w:rsid w:val="00A96D59"/>
    <w:rsid w:val="00A97246"/>
    <w:rsid w:val="00AA09F1"/>
    <w:rsid w:val="00AA1511"/>
    <w:rsid w:val="00AA1608"/>
    <w:rsid w:val="00AA1C4A"/>
    <w:rsid w:val="00AA3389"/>
    <w:rsid w:val="00AA5BC6"/>
    <w:rsid w:val="00AA60A4"/>
    <w:rsid w:val="00AA67CD"/>
    <w:rsid w:val="00AA7277"/>
    <w:rsid w:val="00AB3642"/>
    <w:rsid w:val="00AB3CC8"/>
    <w:rsid w:val="00AB418E"/>
    <w:rsid w:val="00AB4ADD"/>
    <w:rsid w:val="00AB5BC4"/>
    <w:rsid w:val="00AB5D2A"/>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B9"/>
    <w:rsid w:val="00AD76F7"/>
    <w:rsid w:val="00AE0B62"/>
    <w:rsid w:val="00AE0D75"/>
    <w:rsid w:val="00AE4E2E"/>
    <w:rsid w:val="00AE602D"/>
    <w:rsid w:val="00AE7AD4"/>
    <w:rsid w:val="00AE7E2D"/>
    <w:rsid w:val="00AE7FEF"/>
    <w:rsid w:val="00AF066B"/>
    <w:rsid w:val="00AF0AE7"/>
    <w:rsid w:val="00AF0CB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745F"/>
    <w:rsid w:val="00B1003C"/>
    <w:rsid w:val="00B10773"/>
    <w:rsid w:val="00B10CE6"/>
    <w:rsid w:val="00B10F6B"/>
    <w:rsid w:val="00B11874"/>
    <w:rsid w:val="00B129BC"/>
    <w:rsid w:val="00B13ABC"/>
    <w:rsid w:val="00B15055"/>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99D"/>
    <w:rsid w:val="00B36F4A"/>
    <w:rsid w:val="00B37B7A"/>
    <w:rsid w:val="00B40724"/>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30FA"/>
    <w:rsid w:val="00B74AC4"/>
    <w:rsid w:val="00B75E82"/>
    <w:rsid w:val="00B768A3"/>
    <w:rsid w:val="00B76A19"/>
    <w:rsid w:val="00B8047B"/>
    <w:rsid w:val="00B817E8"/>
    <w:rsid w:val="00B81CB1"/>
    <w:rsid w:val="00B8519D"/>
    <w:rsid w:val="00B85999"/>
    <w:rsid w:val="00B86227"/>
    <w:rsid w:val="00B86ABB"/>
    <w:rsid w:val="00B93D4E"/>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B7F85"/>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11EC"/>
    <w:rsid w:val="00C72176"/>
    <w:rsid w:val="00C72BEF"/>
    <w:rsid w:val="00C753EA"/>
    <w:rsid w:val="00C76AF3"/>
    <w:rsid w:val="00C76F1E"/>
    <w:rsid w:val="00C771E7"/>
    <w:rsid w:val="00C77F9B"/>
    <w:rsid w:val="00C822E7"/>
    <w:rsid w:val="00C82663"/>
    <w:rsid w:val="00C8316E"/>
    <w:rsid w:val="00C83B0D"/>
    <w:rsid w:val="00C83B24"/>
    <w:rsid w:val="00C843CD"/>
    <w:rsid w:val="00C84890"/>
    <w:rsid w:val="00C85F03"/>
    <w:rsid w:val="00C901A6"/>
    <w:rsid w:val="00C90F3A"/>
    <w:rsid w:val="00C90FA1"/>
    <w:rsid w:val="00C914B3"/>
    <w:rsid w:val="00C9213E"/>
    <w:rsid w:val="00C94E6B"/>
    <w:rsid w:val="00C95798"/>
    <w:rsid w:val="00C95E25"/>
    <w:rsid w:val="00C961DE"/>
    <w:rsid w:val="00C96217"/>
    <w:rsid w:val="00C964AD"/>
    <w:rsid w:val="00C97317"/>
    <w:rsid w:val="00C97D40"/>
    <w:rsid w:val="00CA2A61"/>
    <w:rsid w:val="00CA2A74"/>
    <w:rsid w:val="00CA2D27"/>
    <w:rsid w:val="00CA41CC"/>
    <w:rsid w:val="00CA5E2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0FB3"/>
    <w:rsid w:val="00CE1339"/>
    <w:rsid w:val="00CE14E2"/>
    <w:rsid w:val="00CE1B46"/>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843"/>
    <w:rsid w:val="00D16C87"/>
    <w:rsid w:val="00D20DA3"/>
    <w:rsid w:val="00D224EA"/>
    <w:rsid w:val="00D22F48"/>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50014"/>
    <w:rsid w:val="00D5050E"/>
    <w:rsid w:val="00D51738"/>
    <w:rsid w:val="00D524F6"/>
    <w:rsid w:val="00D52A02"/>
    <w:rsid w:val="00D52C2E"/>
    <w:rsid w:val="00D532D1"/>
    <w:rsid w:val="00D532EC"/>
    <w:rsid w:val="00D5381C"/>
    <w:rsid w:val="00D540D9"/>
    <w:rsid w:val="00D556B2"/>
    <w:rsid w:val="00D562A1"/>
    <w:rsid w:val="00D5730E"/>
    <w:rsid w:val="00D57561"/>
    <w:rsid w:val="00D60453"/>
    <w:rsid w:val="00D60A42"/>
    <w:rsid w:val="00D60DEE"/>
    <w:rsid w:val="00D61D46"/>
    <w:rsid w:val="00D61E37"/>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444D"/>
    <w:rsid w:val="00DB6230"/>
    <w:rsid w:val="00DB6ADA"/>
    <w:rsid w:val="00DB6AFB"/>
    <w:rsid w:val="00DB7BF0"/>
    <w:rsid w:val="00DC00AD"/>
    <w:rsid w:val="00DC00CC"/>
    <w:rsid w:val="00DC1BFA"/>
    <w:rsid w:val="00DC228A"/>
    <w:rsid w:val="00DC264F"/>
    <w:rsid w:val="00DC291D"/>
    <w:rsid w:val="00DC3028"/>
    <w:rsid w:val="00DC34A2"/>
    <w:rsid w:val="00DC72A7"/>
    <w:rsid w:val="00DC76D1"/>
    <w:rsid w:val="00DC7C15"/>
    <w:rsid w:val="00DD05B5"/>
    <w:rsid w:val="00DD06E2"/>
    <w:rsid w:val="00DD0EE0"/>
    <w:rsid w:val="00DD1256"/>
    <w:rsid w:val="00DD13D5"/>
    <w:rsid w:val="00DD14AF"/>
    <w:rsid w:val="00DD1B60"/>
    <w:rsid w:val="00DD2237"/>
    <w:rsid w:val="00DD3DC9"/>
    <w:rsid w:val="00DD3FE4"/>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DDC"/>
    <w:rsid w:val="00DE6858"/>
    <w:rsid w:val="00DE6B7C"/>
    <w:rsid w:val="00DE78DF"/>
    <w:rsid w:val="00DF0560"/>
    <w:rsid w:val="00DF0A16"/>
    <w:rsid w:val="00DF0D5D"/>
    <w:rsid w:val="00DF1BD5"/>
    <w:rsid w:val="00DF38EA"/>
    <w:rsid w:val="00DF55AF"/>
    <w:rsid w:val="00DF5BEF"/>
    <w:rsid w:val="00DF6779"/>
    <w:rsid w:val="00DF7B68"/>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129"/>
    <w:rsid w:val="00E21963"/>
    <w:rsid w:val="00E21E86"/>
    <w:rsid w:val="00E22E36"/>
    <w:rsid w:val="00E230EB"/>
    <w:rsid w:val="00E2386C"/>
    <w:rsid w:val="00E254AC"/>
    <w:rsid w:val="00E263D2"/>
    <w:rsid w:val="00E2652D"/>
    <w:rsid w:val="00E27099"/>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445"/>
    <w:rsid w:val="00E46F64"/>
    <w:rsid w:val="00E47C52"/>
    <w:rsid w:val="00E50C7E"/>
    <w:rsid w:val="00E53F6B"/>
    <w:rsid w:val="00E53FF1"/>
    <w:rsid w:val="00E54339"/>
    <w:rsid w:val="00E548E0"/>
    <w:rsid w:val="00E562A6"/>
    <w:rsid w:val="00E6000D"/>
    <w:rsid w:val="00E60DB8"/>
    <w:rsid w:val="00E61929"/>
    <w:rsid w:val="00E63693"/>
    <w:rsid w:val="00E644F8"/>
    <w:rsid w:val="00E66C3A"/>
    <w:rsid w:val="00E670CC"/>
    <w:rsid w:val="00E6722A"/>
    <w:rsid w:val="00E67271"/>
    <w:rsid w:val="00E67721"/>
    <w:rsid w:val="00E701AD"/>
    <w:rsid w:val="00E70DB6"/>
    <w:rsid w:val="00E73C8D"/>
    <w:rsid w:val="00E73CFA"/>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1AB0"/>
    <w:rsid w:val="00EC2514"/>
    <w:rsid w:val="00EC281A"/>
    <w:rsid w:val="00EC58EE"/>
    <w:rsid w:val="00EC5BB8"/>
    <w:rsid w:val="00EC6AD2"/>
    <w:rsid w:val="00EC6F92"/>
    <w:rsid w:val="00ED1285"/>
    <w:rsid w:val="00ED12B6"/>
    <w:rsid w:val="00ED3D70"/>
    <w:rsid w:val="00ED4F51"/>
    <w:rsid w:val="00ED53F1"/>
    <w:rsid w:val="00ED5EF4"/>
    <w:rsid w:val="00ED5F22"/>
    <w:rsid w:val="00ED633D"/>
    <w:rsid w:val="00ED6E85"/>
    <w:rsid w:val="00ED6F85"/>
    <w:rsid w:val="00ED7016"/>
    <w:rsid w:val="00EE090D"/>
    <w:rsid w:val="00EE1BB2"/>
    <w:rsid w:val="00EE2BCC"/>
    <w:rsid w:val="00EE32FE"/>
    <w:rsid w:val="00EE45DA"/>
    <w:rsid w:val="00EE50CE"/>
    <w:rsid w:val="00EE7CAD"/>
    <w:rsid w:val="00EF2415"/>
    <w:rsid w:val="00EF3065"/>
    <w:rsid w:val="00EF399F"/>
    <w:rsid w:val="00EF5FF5"/>
    <w:rsid w:val="00EF64B5"/>
    <w:rsid w:val="00EF6686"/>
    <w:rsid w:val="00F01903"/>
    <w:rsid w:val="00F020D2"/>
    <w:rsid w:val="00F02E9B"/>
    <w:rsid w:val="00F038BF"/>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AF"/>
    <w:rsid w:val="00F656E7"/>
    <w:rsid w:val="00F6730C"/>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983</Words>
  <Characters>5606</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Hanson, Pamela</cp:lastModifiedBy>
  <cp:revision>2</cp:revision>
  <cp:lastPrinted>2019-10-29T14:12:00Z</cp:lastPrinted>
  <dcterms:created xsi:type="dcterms:W3CDTF">2023-10-26T21:20:00Z</dcterms:created>
  <dcterms:modified xsi:type="dcterms:W3CDTF">2023-10-26T21:20:00Z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y fmtid="{D5CDD505-2E9C-101B-9397-08002B2CF9AE}" pid="9" name="MSIP_Label_ed3826ce-7c18-471d-9596-93de5bae332e_Enabled">
    <vt:lpwstr>true</vt:lpwstr>
  </property>
  <property fmtid="{D5CDD505-2E9C-101B-9397-08002B2CF9AE}" pid="10" name="MSIP_Label_ed3826ce-7c18-471d-9596-93de5bae332e_SetDate">
    <vt:lpwstr>2023-10-25T16:46:18Z</vt:lpwstr>
  </property>
  <property fmtid="{D5CDD505-2E9C-101B-9397-08002B2CF9AE}" pid="11" name="MSIP_Label_ed3826ce-7c18-471d-9596-93de5bae332e_Method">
    <vt:lpwstr>Standard</vt:lpwstr>
  </property>
  <property fmtid="{D5CDD505-2E9C-101B-9397-08002B2CF9AE}" pid="12" name="MSIP_Label_ed3826ce-7c18-471d-9596-93de5bae332e_Name">
    <vt:lpwstr>Internal</vt:lpwstr>
  </property>
  <property fmtid="{D5CDD505-2E9C-101B-9397-08002B2CF9AE}" pid="13" name="MSIP_Label_ed3826ce-7c18-471d-9596-93de5bae332e_SiteId">
    <vt:lpwstr>c0a02e2d-1186-410a-8895-0a4a252ebf17</vt:lpwstr>
  </property>
  <property fmtid="{D5CDD505-2E9C-101B-9397-08002B2CF9AE}" pid="14" name="MSIP_Label_ed3826ce-7c18-471d-9596-93de5bae332e_ActionId">
    <vt:lpwstr>33ad9233-d3b7-44c8-acb3-7f3acba89cda</vt:lpwstr>
  </property>
  <property fmtid="{D5CDD505-2E9C-101B-9397-08002B2CF9AE}" pid="15" name="MSIP_Label_ed3826ce-7c18-471d-9596-93de5bae332e_ContentBits">
    <vt:lpwstr>0</vt:lpwstr>
  </property>
</Properties>
</file>